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90F6" w14:textId="32D1406C"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5BBC5A99" w14:textId="16A545E9"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r w:rsidR="00CD39A5">
        <w:rPr>
          <w:rFonts w:ascii="Courier New" w:hAnsi="Courier New" w:cs="Courier New" w:hint="eastAsia"/>
          <w:sz w:val="19"/>
          <w:szCs w:val="19"/>
        </w:rPr>
        <w:t>兼仕様書提供申込書</w:t>
      </w:r>
    </w:p>
    <w:p w14:paraId="267B3C6D" w14:textId="77777777" w:rsidR="00411FE1" w:rsidRDefault="00411FE1" w:rsidP="00411FE1">
      <w:pPr>
        <w:rPr>
          <w:rFonts w:ascii="Courier New" w:hAnsi="Courier New" w:cs="Courier New"/>
          <w:sz w:val="19"/>
          <w:szCs w:val="19"/>
        </w:rPr>
      </w:pPr>
    </w:p>
    <w:p w14:paraId="02D28C36" w14:textId="0FFD6A09" w:rsidR="00AE0C52" w:rsidRPr="00A46582" w:rsidRDefault="00D306DB" w:rsidP="0007315D">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CC3513">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B73974">
        <w:rPr>
          <w:rFonts w:eastAsiaTheme="minorHAnsi" w:cs="Arial" w:hint="eastAsia"/>
          <w:sz w:val="19"/>
          <w:szCs w:val="19"/>
        </w:rPr>
        <w:t>2025</w:t>
      </w:r>
      <w:r w:rsidR="0007315D" w:rsidRPr="0007315D">
        <w:rPr>
          <w:rFonts w:eastAsiaTheme="minorHAnsi" w:cs="Arial" w:hint="eastAsia"/>
          <w:sz w:val="19"/>
          <w:szCs w:val="19"/>
        </w:rPr>
        <w:t xml:space="preserve">年日本国際博覧会　</w:t>
      </w:r>
      <w:r w:rsidR="009E745C" w:rsidRPr="009E745C">
        <w:rPr>
          <w:rFonts w:eastAsiaTheme="minorHAnsi" w:cs="Arial" w:hint="eastAsia"/>
          <w:sz w:val="19"/>
          <w:szCs w:val="19"/>
        </w:rPr>
        <w:t>大阪・関西万博メディアプラン業務</w:t>
      </w:r>
      <w:r w:rsidRPr="00A46582">
        <w:rPr>
          <w:rFonts w:ascii="Arial" w:hAnsi="Arial" w:cs="Arial" w:hint="eastAsia"/>
          <w:sz w:val="19"/>
          <w:szCs w:val="19"/>
        </w:rPr>
        <w:t>」の</w:t>
      </w:r>
      <w:r w:rsidR="000856BE">
        <w:rPr>
          <w:rFonts w:ascii="Arial" w:hAnsi="Arial" w:cs="Arial" w:hint="eastAsia"/>
          <w:sz w:val="19"/>
          <w:szCs w:val="19"/>
        </w:rPr>
        <w:t>企画提案公募</w:t>
      </w:r>
      <w:r w:rsidR="009C6D80" w:rsidRPr="00A46582">
        <w:rPr>
          <w:rFonts w:ascii="Arial" w:hAnsi="Arial" w:cs="Arial"/>
          <w:sz w:val="19"/>
          <w:szCs w:val="19"/>
        </w:rPr>
        <w:t>（以下「</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甲に対し</w:t>
      </w:r>
      <w:r w:rsidR="00CC3513">
        <w:rPr>
          <w:rFonts w:ascii="Arial" w:hAnsi="Arial" w:cs="Arial" w:hint="eastAsia"/>
          <w:sz w:val="19"/>
          <w:szCs w:val="19"/>
        </w:rPr>
        <w:t>、</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本秘密保持誓約</w:t>
      </w:r>
      <w:r w:rsidRPr="00A46582">
        <w:rPr>
          <w:rFonts w:ascii="Arial" w:hAnsi="Arial" w:cs="Arial" w:hint="eastAsia"/>
          <w:sz w:val="19"/>
          <w:szCs w:val="19"/>
        </w:rPr>
        <w:t>書</w:t>
      </w:r>
      <w:r w:rsidR="004B5AA5">
        <w:rPr>
          <w:rFonts w:ascii="Arial" w:hAnsi="Arial" w:cs="Arial" w:hint="eastAsia"/>
          <w:sz w:val="19"/>
          <w:szCs w:val="19"/>
        </w:rPr>
        <w:t>兼仕様書提供申込書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46B2DDFE"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CC3513">
        <w:rPr>
          <w:rFonts w:ascii="Arial" w:hAnsi="Arial" w:cs="Arial" w:hint="eastAsia"/>
          <w:sz w:val="19"/>
          <w:szCs w:val="19"/>
        </w:rPr>
        <w:t>、</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hint="eastAsia"/>
          <w:sz w:val="19"/>
          <w:szCs w:val="19"/>
        </w:rPr>
        <w:t>に関して</w:t>
      </w:r>
      <w:r w:rsidR="00FD156E" w:rsidRPr="00A46582">
        <w:rPr>
          <w:rFonts w:ascii="Arial" w:hAnsi="Arial" w:cs="Arial" w:hint="eastAsia"/>
          <w:sz w:val="19"/>
          <w:szCs w:val="19"/>
        </w:rPr>
        <w:t>甲から開示</w:t>
      </w:r>
      <w:r w:rsidR="00CC3513">
        <w:rPr>
          <w:rFonts w:ascii="Arial" w:hAnsi="Arial" w:cs="Arial" w:hint="eastAsia"/>
          <w:sz w:val="19"/>
          <w:szCs w:val="19"/>
        </w:rPr>
        <w:t>、</w:t>
      </w:r>
      <w:r w:rsidR="00FD156E" w:rsidRPr="00A46582">
        <w:rPr>
          <w:rFonts w:ascii="Arial" w:hAnsi="Arial" w:cs="Arial" w:hint="eastAsia"/>
          <w:sz w:val="19"/>
          <w:szCs w:val="19"/>
        </w:rPr>
        <w:t>提供を受けた情報（口頭</w:t>
      </w:r>
      <w:r w:rsidR="00CC3513">
        <w:rPr>
          <w:rFonts w:ascii="Arial" w:hAnsi="Arial" w:cs="Arial" w:hint="eastAsia"/>
          <w:sz w:val="19"/>
          <w:szCs w:val="19"/>
        </w:rPr>
        <w:t>、</w:t>
      </w:r>
      <w:r w:rsidR="00FD156E" w:rsidRPr="00A46582">
        <w:rPr>
          <w:rFonts w:ascii="Arial" w:hAnsi="Arial" w:cs="Arial" w:hint="eastAsia"/>
          <w:sz w:val="19"/>
          <w:szCs w:val="19"/>
        </w:rPr>
        <w:t>文書</w:t>
      </w:r>
      <w:r w:rsidR="00CC3513">
        <w:rPr>
          <w:rFonts w:ascii="Arial" w:hAnsi="Arial" w:cs="Arial" w:hint="eastAsia"/>
          <w:sz w:val="19"/>
          <w:szCs w:val="19"/>
        </w:rPr>
        <w:t>、</w:t>
      </w:r>
      <w:r w:rsidR="00FD156E" w:rsidRPr="00A46582">
        <w:rPr>
          <w:rFonts w:ascii="Arial" w:hAnsi="Arial" w:cs="Arial" w:hint="eastAsia"/>
          <w:sz w:val="19"/>
          <w:szCs w:val="19"/>
        </w:rPr>
        <w:t>写真</w:t>
      </w:r>
      <w:r w:rsidR="00CC3513">
        <w:rPr>
          <w:rFonts w:ascii="Arial" w:hAnsi="Arial" w:cs="Arial" w:hint="eastAsia"/>
          <w:sz w:val="19"/>
          <w:szCs w:val="19"/>
        </w:rPr>
        <w:t>、</w:t>
      </w:r>
      <w:r w:rsidR="00FD156E" w:rsidRPr="00A46582">
        <w:rPr>
          <w:rFonts w:ascii="Arial" w:hAnsi="Arial" w:cs="Arial" w:hint="eastAsia"/>
          <w:sz w:val="19"/>
          <w:szCs w:val="19"/>
        </w:rPr>
        <w:t>映像等方法・手段を問わず</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のために</w:t>
      </w:r>
      <w:r w:rsidR="00CC3513">
        <w:rPr>
          <w:rFonts w:ascii="Arial" w:hAnsi="Arial" w:cs="Arial" w:hint="eastAsia"/>
          <w:sz w:val="19"/>
          <w:szCs w:val="19"/>
        </w:rPr>
        <w:t>、</w:t>
      </w:r>
      <w:r w:rsidR="00FD156E" w:rsidRPr="00A46582">
        <w:rPr>
          <w:rFonts w:ascii="Arial" w:hAnsi="Arial" w:cs="Arial" w:hint="eastAsia"/>
          <w:sz w:val="19"/>
          <w:szCs w:val="19"/>
        </w:rPr>
        <w:t>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w:t>
      </w:r>
      <w:r w:rsidR="00CC3513">
        <w:rPr>
          <w:rFonts w:ascii="Arial" w:hAnsi="Arial" w:cs="Arial" w:hint="eastAsia"/>
          <w:sz w:val="19"/>
          <w:szCs w:val="19"/>
        </w:rPr>
        <w:t>、</w:t>
      </w:r>
      <w:r w:rsidR="00FD156E" w:rsidRPr="00A46582">
        <w:rPr>
          <w:rFonts w:ascii="Arial" w:hAnsi="Arial" w:cs="Arial" w:hint="eastAsia"/>
          <w:sz w:val="19"/>
          <w:szCs w:val="19"/>
        </w:rPr>
        <w:t>事前に甲の書面による承諾を得ることなく</w:t>
      </w:r>
      <w:r w:rsidR="00CC3513">
        <w:rPr>
          <w:rFonts w:ascii="Arial" w:hAnsi="Arial" w:cs="Arial" w:hint="eastAsia"/>
          <w:sz w:val="19"/>
          <w:szCs w:val="19"/>
        </w:rPr>
        <w:t>、</w:t>
      </w:r>
      <w:r w:rsidR="00FD156E" w:rsidRPr="00A46582">
        <w:rPr>
          <w:rFonts w:ascii="Arial" w:hAnsi="Arial" w:cs="Arial" w:hint="eastAsia"/>
          <w:sz w:val="19"/>
          <w:szCs w:val="19"/>
        </w:rPr>
        <w:t>これらを第三者に開示</w:t>
      </w:r>
      <w:r w:rsidR="00CC3513">
        <w:rPr>
          <w:rFonts w:ascii="Arial" w:hAnsi="Arial" w:cs="Arial" w:hint="eastAsia"/>
          <w:sz w:val="19"/>
          <w:szCs w:val="19"/>
        </w:rPr>
        <w:t>、</w:t>
      </w:r>
      <w:r w:rsidR="00FD156E" w:rsidRPr="00A46582">
        <w:rPr>
          <w:rFonts w:ascii="Arial" w:hAnsi="Arial" w:cs="Arial" w:hint="eastAsia"/>
          <w:sz w:val="19"/>
          <w:szCs w:val="19"/>
        </w:rPr>
        <w:t>漏洩したり</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w:t>
      </w:r>
      <w:r w:rsidR="00CC3513">
        <w:rPr>
          <w:rFonts w:ascii="Arial" w:hAnsi="Arial" w:cs="Arial" w:hint="eastAsia"/>
          <w:sz w:val="19"/>
          <w:szCs w:val="19"/>
        </w:rPr>
        <w:t>、</w:t>
      </w:r>
      <w:r w:rsidR="00FD156E" w:rsidRPr="00A46582">
        <w:rPr>
          <w:rFonts w:ascii="Arial" w:hAnsi="Arial" w:cs="Arial" w:hint="eastAsia"/>
          <w:sz w:val="19"/>
          <w:szCs w:val="19"/>
        </w:rPr>
        <w:t>次の情報及び資料についてはこの限りではない。</w:t>
      </w:r>
    </w:p>
    <w:p w14:paraId="1D2DCE07" w14:textId="59C4EB61"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w:t>
      </w:r>
      <w:r w:rsidR="00CC3513">
        <w:rPr>
          <w:rFonts w:ascii="Arial" w:hAnsi="Arial" w:cs="Arial" w:hint="eastAsia"/>
          <w:sz w:val="19"/>
          <w:szCs w:val="19"/>
        </w:rPr>
        <w:t>、</w:t>
      </w:r>
      <w:r w:rsidRPr="00A46582">
        <w:rPr>
          <w:rFonts w:ascii="Arial" w:hAnsi="Arial" w:cs="Arial" w:hint="eastAsia"/>
          <w:sz w:val="19"/>
          <w:szCs w:val="19"/>
        </w:rPr>
        <w:t>提供の時点で公知又は公用であったもの。</w:t>
      </w:r>
    </w:p>
    <w:p w14:paraId="01459BCB" w14:textId="384BB9DE"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w:t>
      </w:r>
      <w:r w:rsidR="00CC3513">
        <w:rPr>
          <w:rFonts w:ascii="Arial" w:hAnsi="Arial" w:cs="Arial" w:hint="eastAsia"/>
          <w:sz w:val="19"/>
          <w:szCs w:val="19"/>
        </w:rPr>
        <w:t>、</w:t>
      </w:r>
      <w:r w:rsidRPr="00A46582">
        <w:rPr>
          <w:rFonts w:ascii="Arial" w:hAnsi="Arial" w:cs="Arial" w:hint="eastAsia"/>
          <w:sz w:val="19"/>
          <w:szCs w:val="19"/>
        </w:rPr>
        <w:t>提供を受けた後</w:t>
      </w:r>
      <w:r w:rsidR="00CC3513">
        <w:rPr>
          <w:rFonts w:ascii="Arial" w:hAnsi="Arial" w:cs="Arial" w:hint="eastAsia"/>
          <w:sz w:val="19"/>
          <w:szCs w:val="19"/>
        </w:rPr>
        <w:t>、</w:t>
      </w:r>
      <w:r w:rsidRPr="00A46582">
        <w:rPr>
          <w:rFonts w:ascii="Arial" w:hAnsi="Arial" w:cs="Arial" w:hint="eastAsia"/>
          <w:sz w:val="19"/>
          <w:szCs w:val="19"/>
        </w:rPr>
        <w:t>乙の責によらずに公知又は公用となったもの。</w:t>
      </w:r>
    </w:p>
    <w:p w14:paraId="66766587" w14:textId="4C264C4B"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w:t>
      </w:r>
      <w:r w:rsidR="00CC3513">
        <w:rPr>
          <w:rFonts w:ascii="Arial" w:hAnsi="Arial" w:cs="Arial" w:hint="eastAsia"/>
          <w:sz w:val="19"/>
          <w:szCs w:val="19"/>
        </w:rPr>
        <w:t>、</w:t>
      </w:r>
      <w:r w:rsidRPr="00A46582">
        <w:rPr>
          <w:rFonts w:ascii="Arial" w:hAnsi="Arial" w:cs="Arial" w:hint="eastAsia"/>
          <w:sz w:val="19"/>
          <w:szCs w:val="19"/>
        </w:rPr>
        <w:t>提供の時点で既に自ら保有していたもの。</w:t>
      </w:r>
    </w:p>
    <w:p w14:paraId="6721E161" w14:textId="7449C07F"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w:t>
      </w:r>
      <w:r w:rsidR="00CC3513">
        <w:rPr>
          <w:rFonts w:ascii="Arial" w:hAnsi="Arial" w:cs="Arial" w:hint="eastAsia"/>
          <w:sz w:val="19"/>
          <w:szCs w:val="19"/>
        </w:rPr>
        <w:t>、</w:t>
      </w:r>
      <w:r w:rsidRPr="00A46582">
        <w:rPr>
          <w:rFonts w:ascii="Arial" w:hAnsi="Arial" w:cs="Arial" w:hint="eastAsia"/>
          <w:sz w:val="19"/>
          <w:szCs w:val="19"/>
        </w:rPr>
        <w:t>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4CB62952" w14:textId="77777777" w:rsidR="00766B91"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CC3513">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CC3513">
        <w:rPr>
          <w:rFonts w:ascii="Arial" w:hAnsi="Arial" w:cs="Arial" w:hint="eastAsia"/>
          <w:sz w:val="19"/>
          <w:szCs w:val="19"/>
        </w:rPr>
        <w:t>、</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sidR="00CC3513">
        <w:rPr>
          <w:rFonts w:ascii="Arial" w:hAnsi="Arial" w:cs="Arial" w:hint="eastAsia"/>
          <w:sz w:val="19"/>
          <w:szCs w:val="19"/>
        </w:rPr>
        <w:t>、</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w:t>
      </w:r>
    </w:p>
    <w:p w14:paraId="64B85F67" w14:textId="766CF313" w:rsidR="00FD156E" w:rsidRPr="00A46582" w:rsidRDefault="004751F2" w:rsidP="00797955">
      <w:pPr>
        <w:ind w:leftChars="90" w:left="425" w:hangingChars="124" w:hanging="236"/>
        <w:rPr>
          <w:rFonts w:ascii="Arial" w:hAnsi="Arial" w:cs="Arial"/>
          <w:sz w:val="19"/>
          <w:szCs w:val="19"/>
        </w:rPr>
      </w:pPr>
      <w:r>
        <w:rPr>
          <w:rFonts w:ascii="Arial" w:hAnsi="Arial" w:cs="Arial" w:hint="eastAsia"/>
          <w:sz w:val="19"/>
          <w:szCs w:val="19"/>
        </w:rPr>
        <w:t>３</w:t>
      </w:r>
      <w:r w:rsidR="00797955">
        <w:rPr>
          <w:rFonts w:ascii="Arial" w:hAnsi="Arial" w:cs="Arial" w:hint="eastAsia"/>
          <w:sz w:val="19"/>
          <w:szCs w:val="19"/>
        </w:rPr>
        <w:t xml:space="preserve">　</w:t>
      </w:r>
      <w:r>
        <w:rPr>
          <w:rFonts w:ascii="Arial" w:hAnsi="Arial" w:cs="Arial" w:hint="eastAsia"/>
          <w:sz w:val="19"/>
          <w:szCs w:val="19"/>
        </w:rPr>
        <w:t>第１</w:t>
      </w:r>
      <w:r w:rsidR="00797955">
        <w:rPr>
          <w:rFonts w:ascii="Arial" w:hAnsi="Arial" w:cs="Arial" w:hint="eastAsia"/>
          <w:sz w:val="19"/>
          <w:szCs w:val="19"/>
        </w:rPr>
        <w:t>項柱書本文の規定にかかわらず</w:t>
      </w:r>
      <w:r w:rsidR="00CC3513">
        <w:rPr>
          <w:rFonts w:ascii="Arial" w:hAnsi="Arial" w:cs="Arial" w:hint="eastAsia"/>
          <w:sz w:val="19"/>
          <w:szCs w:val="19"/>
        </w:rPr>
        <w:t>、</w:t>
      </w:r>
      <w:r w:rsidR="00FD156E" w:rsidRPr="00A46582">
        <w:rPr>
          <w:rFonts w:ascii="Arial" w:hAnsi="Arial" w:cs="Arial" w:hint="eastAsia"/>
          <w:sz w:val="19"/>
          <w:szCs w:val="19"/>
        </w:rPr>
        <w:t>乙は</w:t>
      </w:r>
      <w:r w:rsidR="00CC3513">
        <w:rPr>
          <w:rFonts w:ascii="Arial" w:hAnsi="Arial" w:cs="Arial" w:hint="eastAsia"/>
          <w:sz w:val="19"/>
          <w:szCs w:val="19"/>
        </w:rPr>
        <w:t>、</w:t>
      </w:r>
      <w:r w:rsidR="00FD156E" w:rsidRPr="00A46582">
        <w:rPr>
          <w:rFonts w:ascii="Arial" w:hAnsi="Arial" w:cs="Arial" w:hint="eastAsia"/>
          <w:sz w:val="19"/>
          <w:szCs w:val="19"/>
        </w:rPr>
        <w:t>法令上開示が要求される場合</w:t>
      </w:r>
      <w:r w:rsidR="00CC3513">
        <w:rPr>
          <w:rFonts w:ascii="Arial" w:hAnsi="Arial" w:cs="Arial" w:hint="eastAsia"/>
          <w:sz w:val="19"/>
          <w:szCs w:val="19"/>
        </w:rPr>
        <w:t>、</w:t>
      </w:r>
      <w:r w:rsidR="00FD156E" w:rsidRPr="00A46582">
        <w:rPr>
          <w:rFonts w:ascii="Arial" w:hAnsi="Arial" w:cs="Arial" w:hint="eastAsia"/>
          <w:sz w:val="19"/>
          <w:szCs w:val="19"/>
        </w:rPr>
        <w:t>公的機関から開示を要求される場合</w:t>
      </w:r>
      <w:r w:rsidR="00CC3513">
        <w:rPr>
          <w:rFonts w:ascii="Arial" w:hAnsi="Arial" w:cs="Arial" w:hint="eastAsia"/>
          <w:sz w:val="19"/>
          <w:szCs w:val="19"/>
        </w:rPr>
        <w:t>、</w:t>
      </w:r>
      <w:r w:rsidR="00FD156E" w:rsidRPr="00A46582">
        <w:rPr>
          <w:rFonts w:ascii="Arial" w:hAnsi="Arial" w:cs="Arial" w:hint="eastAsia"/>
          <w:sz w:val="19"/>
          <w:szCs w:val="19"/>
        </w:rPr>
        <w:t>甲に同意を得て</w:t>
      </w:r>
      <w:r w:rsidR="00CC3513">
        <w:rPr>
          <w:rFonts w:ascii="Arial" w:hAnsi="Arial" w:cs="Arial" w:hint="eastAsia"/>
          <w:sz w:val="19"/>
          <w:szCs w:val="19"/>
        </w:rPr>
        <w:t>、</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7E9D1571" w:rsidR="00FD156E" w:rsidRPr="00A46582" w:rsidRDefault="00766B91" w:rsidP="00026411">
      <w:pPr>
        <w:ind w:leftChars="100" w:left="400" w:hangingChars="100" w:hanging="190"/>
        <w:rPr>
          <w:rFonts w:ascii="Arial" w:hAnsi="Arial" w:cs="Arial"/>
          <w:sz w:val="19"/>
          <w:szCs w:val="19"/>
        </w:rPr>
      </w:pPr>
      <w:r>
        <w:rPr>
          <w:rFonts w:ascii="Arial" w:hAnsi="Arial" w:cs="Arial" w:hint="eastAsia"/>
          <w:sz w:val="19"/>
          <w:szCs w:val="19"/>
        </w:rPr>
        <w:t>４</w:t>
      </w:r>
      <w:r w:rsidR="00FD156E" w:rsidRPr="00A46582">
        <w:rPr>
          <w:rFonts w:ascii="Arial" w:hAnsi="Arial" w:cs="Arial" w:hint="eastAsia"/>
          <w:sz w:val="19"/>
          <w:szCs w:val="19"/>
        </w:rPr>
        <w:t xml:space="preserve">　乙は</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67F6CBC3"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CC3513">
        <w:rPr>
          <w:rFonts w:ascii="Arial" w:hAnsi="Arial" w:hint="eastAsia"/>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CC3513">
        <w:rPr>
          <w:rFonts w:ascii="Arial" w:hAnsi="Arial" w:hint="eastAsia"/>
          <w:sz w:val="19"/>
          <w:szCs w:val="19"/>
        </w:rPr>
        <w:t>、</w:t>
      </w:r>
      <w:r w:rsidR="00CF291A">
        <w:rPr>
          <w:rFonts w:ascii="Arial" w:hAnsi="Arial" w:hint="eastAsia"/>
          <w:sz w:val="19"/>
          <w:szCs w:val="19"/>
        </w:rPr>
        <w:t>不</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CC3513">
        <w:rPr>
          <w:rFonts w:ascii="Arial" w:hAnsi="Arial" w:hint="eastAsia"/>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742C7EF9"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CC3513">
        <w:rPr>
          <w:rFonts w:ascii="Arial" w:hAnsi="Arial" w:hint="eastAsia"/>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CC3513">
        <w:rPr>
          <w:rFonts w:ascii="Arial" w:hAnsi="Arial" w:hint="eastAsia"/>
          <w:sz w:val="19"/>
          <w:szCs w:val="19"/>
        </w:rPr>
        <w:t>、</w:t>
      </w:r>
      <w:r w:rsidR="00797955">
        <w:rPr>
          <w:rFonts w:ascii="Arial" w:hAnsi="Arial" w:hint="eastAsia"/>
          <w:sz w:val="19"/>
          <w:szCs w:val="19"/>
        </w:rPr>
        <w:t>乙は</w:t>
      </w:r>
      <w:r w:rsidR="00CC3513">
        <w:rPr>
          <w:rFonts w:ascii="Arial" w:hAnsi="Arial" w:hint="eastAsia"/>
          <w:sz w:val="19"/>
          <w:szCs w:val="19"/>
        </w:rPr>
        <w:t>、</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CC3513">
        <w:rPr>
          <w:rFonts w:ascii="Arial" w:hAnsi="Arial" w:hint="eastAsia"/>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CC3513">
        <w:rPr>
          <w:rFonts w:ascii="Arial" w:hAnsi="Arial" w:hint="eastAsia"/>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04FA0FB3" w:rsidR="00AE0C52" w:rsidRPr="005B191B" w:rsidRDefault="00AE0C52" w:rsidP="00AE0C52">
      <w:pPr>
        <w:ind w:leftChars="100" w:left="210" w:firstLineChars="100" w:firstLine="190"/>
        <w:rPr>
          <w:rFonts w:ascii="Arial" w:hAnsi="Arial"/>
          <w:sz w:val="19"/>
          <w:szCs w:val="19"/>
        </w:rPr>
      </w:pPr>
      <w:bookmarkStart w:id="0" w:name="_Hlk86155269"/>
      <w:r w:rsidRPr="00A46582">
        <w:rPr>
          <w:rFonts w:ascii="Arial" w:hAnsi="Arial"/>
          <w:sz w:val="19"/>
          <w:szCs w:val="19"/>
        </w:rPr>
        <w:t>乙</w:t>
      </w:r>
      <w:r w:rsidR="00A054A2">
        <w:rPr>
          <w:rFonts w:ascii="Arial" w:hAnsi="Arial" w:hint="eastAsia"/>
          <w:sz w:val="19"/>
          <w:szCs w:val="19"/>
        </w:rPr>
        <w:t>は</w:t>
      </w:r>
      <w:r w:rsidR="00CC3513">
        <w:rPr>
          <w:rFonts w:ascii="Arial" w:hAnsi="Arial" w:hint="eastAsia"/>
          <w:sz w:val="19"/>
          <w:szCs w:val="19"/>
        </w:rPr>
        <w:t>、</w:t>
      </w:r>
      <w:r w:rsidR="00A054A2">
        <w:rPr>
          <w:rFonts w:ascii="Arial" w:hAnsi="Arial" w:hint="eastAsia"/>
          <w:sz w:val="19"/>
          <w:szCs w:val="19"/>
        </w:rPr>
        <w:t>乙</w:t>
      </w:r>
      <w:r w:rsidR="00CC3513">
        <w:rPr>
          <w:rFonts w:ascii="Arial" w:hAnsi="Arial" w:hint="eastAsia"/>
          <w:sz w:val="19"/>
          <w:szCs w:val="19"/>
        </w:rPr>
        <w:t>、</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が必要と認める措置を直ちに講ずるとともに</w:t>
      </w:r>
      <w:r w:rsidR="00CC3513">
        <w:rPr>
          <w:rFonts w:ascii="Arial" w:hAnsi="Arial" w:hint="eastAsia"/>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0"/>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lastRenderedPageBreak/>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6A4B406F"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CC3513">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ins w:id="1" w:author="榊　由美子" w:date="2024-07-29T20:54:00Z" w16du:dateUtc="2024-07-29T11:54:00Z">
        <w:r w:rsidR="00713EA6">
          <w:rPr>
            <w:rFonts w:asciiTheme="minorEastAsia" w:hAnsiTheme="minorEastAsia" w:hint="eastAsia"/>
            <w:sz w:val="19"/>
            <w:szCs w:val="19"/>
          </w:rPr>
          <w:t>2026</w:t>
        </w:r>
      </w:ins>
      <w:del w:id="2" w:author="榊　由美子" w:date="2024-07-29T20:54:00Z" w16du:dateUtc="2024-07-29T11:54:00Z">
        <w:r w:rsidR="0038086F" w:rsidDel="00713EA6">
          <w:rPr>
            <w:rFonts w:asciiTheme="minorEastAsia" w:hAnsiTheme="minorEastAsia" w:hint="eastAsia"/>
            <w:sz w:val="19"/>
            <w:szCs w:val="19"/>
          </w:rPr>
          <w:delText>２０２</w:delText>
        </w:r>
        <w:r w:rsidR="001316DC" w:rsidDel="00713EA6">
          <w:rPr>
            <w:rFonts w:asciiTheme="minorEastAsia" w:hAnsiTheme="minorEastAsia" w:hint="eastAsia"/>
            <w:sz w:val="19"/>
            <w:szCs w:val="19"/>
          </w:rPr>
          <w:delText>５</w:delText>
        </w:r>
      </w:del>
      <w:r w:rsidR="00624FB7" w:rsidRPr="0038086F">
        <w:rPr>
          <w:rFonts w:asciiTheme="minorEastAsia" w:hAnsiTheme="minorEastAsia" w:hint="eastAsia"/>
          <w:sz w:val="19"/>
          <w:szCs w:val="19"/>
        </w:rPr>
        <w:t>年</w:t>
      </w:r>
      <w:ins w:id="3" w:author="榊　由美子" w:date="2024-07-29T20:54:00Z" w16du:dateUtc="2024-07-29T11:54:00Z">
        <w:r w:rsidR="00251154">
          <w:rPr>
            <w:rFonts w:asciiTheme="minorEastAsia" w:hAnsiTheme="minorEastAsia" w:hint="eastAsia"/>
            <w:sz w:val="19"/>
            <w:szCs w:val="19"/>
          </w:rPr>
          <w:t>３</w:t>
        </w:r>
      </w:ins>
      <w:del w:id="4" w:author="榊　由美子" w:date="2024-07-29T20:54:00Z" w16du:dateUtc="2024-07-29T11:54:00Z">
        <w:r w:rsidR="004B5AA5" w:rsidDel="00713EA6">
          <w:rPr>
            <w:rFonts w:asciiTheme="minorEastAsia" w:hAnsiTheme="minorEastAsia" w:hint="eastAsia"/>
            <w:sz w:val="19"/>
            <w:szCs w:val="19"/>
          </w:rPr>
          <w:delText>１２</w:delText>
        </w:r>
      </w:del>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0BB27C59" w14:textId="77777777" w:rsidR="00CE0804" w:rsidRPr="005B191B" w:rsidRDefault="00CE0804" w:rsidP="005624AA">
      <w:pPr>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445F2672"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CC3513">
        <w:rPr>
          <w:rFonts w:ascii="Arial" w:hAnsi="Arial" w:hint="eastAsia"/>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CC3513">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5A52A959" w:rsidR="00AE0C52" w:rsidRPr="005B191B" w:rsidRDefault="00AE0C52" w:rsidP="00CF291A">
      <w:pPr>
        <w:ind w:firstLineChars="500" w:firstLine="950"/>
        <w:rPr>
          <w:rFonts w:ascii="Arial" w:hAnsi="Arial"/>
          <w:sz w:val="19"/>
          <w:szCs w:val="19"/>
        </w:rPr>
      </w:pPr>
      <w:r w:rsidRPr="005B191B">
        <w:rPr>
          <w:rFonts w:ascii="Arial" w:hAnsi="Arial"/>
          <w:sz w:val="19"/>
          <w:szCs w:val="19"/>
        </w:rPr>
        <w:t>年</w:t>
      </w:r>
      <w:r w:rsidR="009C6D80">
        <w:rPr>
          <w:rFonts w:ascii="Arial" w:hAnsi="Arial" w:hint="eastAsia"/>
          <w:sz w:val="19"/>
          <w:szCs w:val="19"/>
        </w:rPr>
        <w:t xml:space="preserve">　　</w:t>
      </w:r>
      <w:r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rPr>
      </w:pPr>
      <w:r>
        <w:rPr>
          <w:rFonts w:ascii="Arial" w:hAnsi="Arial" w:hint="eastAsia"/>
          <w:sz w:val="19"/>
          <w:szCs w:val="19"/>
        </w:rPr>
        <w:t>（会</w:t>
      </w:r>
      <w:r>
        <w:rPr>
          <w:rFonts w:ascii="Arial" w:hAnsi="Arial" w:hint="eastAsia"/>
          <w:sz w:val="19"/>
          <w:szCs w:val="19"/>
        </w:rPr>
        <w:t xml:space="preserve"> </w:t>
      </w:r>
      <w:r>
        <w:rPr>
          <w:rFonts w:ascii="Arial" w:hAnsi="Arial" w:hint="eastAsia"/>
          <w:sz w:val="19"/>
          <w:szCs w:val="19"/>
        </w:rPr>
        <w:t>社</w:t>
      </w:r>
      <w:r>
        <w:rPr>
          <w:rFonts w:ascii="Arial" w:hAnsi="Arial" w:hint="eastAsia"/>
          <w:sz w:val="19"/>
          <w:szCs w:val="19"/>
        </w:rPr>
        <w:t xml:space="preserve"> </w:t>
      </w:r>
      <w:r>
        <w:rPr>
          <w:rFonts w:ascii="Arial" w:hAnsi="Arial" w:hint="eastAsia"/>
          <w:sz w:val="19"/>
          <w:szCs w:val="19"/>
        </w:rPr>
        <w:t>名）</w:t>
      </w:r>
      <w:r w:rsidR="0038086F">
        <w:rPr>
          <w:rFonts w:ascii="Arial" w:hAnsi="Arial" w:hint="eastAsia"/>
          <w:sz w:val="19"/>
          <w:szCs w:val="19"/>
          <w:u w:val="single"/>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3A247B">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E656A" w14:textId="77777777" w:rsidR="003A247B" w:rsidRDefault="003A247B" w:rsidP="008F4894">
      <w:r>
        <w:separator/>
      </w:r>
    </w:p>
  </w:endnote>
  <w:endnote w:type="continuationSeparator" w:id="0">
    <w:p w14:paraId="096FE95B" w14:textId="77777777" w:rsidR="003A247B" w:rsidRDefault="003A247B"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2ED63" w14:textId="77777777" w:rsidR="003A247B" w:rsidRDefault="003A247B" w:rsidP="008F4894">
      <w:r>
        <w:separator/>
      </w:r>
    </w:p>
  </w:footnote>
  <w:footnote w:type="continuationSeparator" w:id="0">
    <w:p w14:paraId="138CCFB7" w14:textId="77777777" w:rsidR="003A247B" w:rsidRDefault="003A247B" w:rsidP="008F489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榊　由美子">
    <w15:presenceInfo w15:providerId="AD" w15:userId="S::SakakiY@expo2025.or.jp::90996451-f40b-4855-b86d-fb0282e327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14DA3"/>
    <w:rsid w:val="001316DC"/>
    <w:rsid w:val="00134F99"/>
    <w:rsid w:val="0019503E"/>
    <w:rsid w:val="001953B0"/>
    <w:rsid w:val="001C58B8"/>
    <w:rsid w:val="001D0EE9"/>
    <w:rsid w:val="00221AAF"/>
    <w:rsid w:val="00231855"/>
    <w:rsid w:val="00231CD7"/>
    <w:rsid w:val="00251154"/>
    <w:rsid w:val="002575BE"/>
    <w:rsid w:val="00281C70"/>
    <w:rsid w:val="002A5F7E"/>
    <w:rsid w:val="002B349E"/>
    <w:rsid w:val="002B7001"/>
    <w:rsid w:val="002B76CC"/>
    <w:rsid w:val="002E3118"/>
    <w:rsid w:val="002F3061"/>
    <w:rsid w:val="003028C9"/>
    <w:rsid w:val="0030741C"/>
    <w:rsid w:val="00317BAD"/>
    <w:rsid w:val="00350DED"/>
    <w:rsid w:val="0036120A"/>
    <w:rsid w:val="00372E47"/>
    <w:rsid w:val="0038086F"/>
    <w:rsid w:val="003A247B"/>
    <w:rsid w:val="003C7716"/>
    <w:rsid w:val="00411FE1"/>
    <w:rsid w:val="00446C62"/>
    <w:rsid w:val="004751F2"/>
    <w:rsid w:val="00482884"/>
    <w:rsid w:val="00487C4F"/>
    <w:rsid w:val="004A2BBC"/>
    <w:rsid w:val="004A6E4D"/>
    <w:rsid w:val="004B5AA5"/>
    <w:rsid w:val="004F0411"/>
    <w:rsid w:val="005624AA"/>
    <w:rsid w:val="005A4405"/>
    <w:rsid w:val="005B02C8"/>
    <w:rsid w:val="005B191B"/>
    <w:rsid w:val="005C49C4"/>
    <w:rsid w:val="005F24EE"/>
    <w:rsid w:val="00624FB7"/>
    <w:rsid w:val="0062598B"/>
    <w:rsid w:val="006627A7"/>
    <w:rsid w:val="00674135"/>
    <w:rsid w:val="006C0155"/>
    <w:rsid w:val="006C39D8"/>
    <w:rsid w:val="006C462F"/>
    <w:rsid w:val="006C5114"/>
    <w:rsid w:val="006E488C"/>
    <w:rsid w:val="00713EA6"/>
    <w:rsid w:val="007304DE"/>
    <w:rsid w:val="007316E5"/>
    <w:rsid w:val="00766B91"/>
    <w:rsid w:val="00770C8E"/>
    <w:rsid w:val="00787FA6"/>
    <w:rsid w:val="00797955"/>
    <w:rsid w:val="007D7025"/>
    <w:rsid w:val="007E541C"/>
    <w:rsid w:val="008151C0"/>
    <w:rsid w:val="0083576A"/>
    <w:rsid w:val="00861B10"/>
    <w:rsid w:val="00877914"/>
    <w:rsid w:val="00892675"/>
    <w:rsid w:val="008F4894"/>
    <w:rsid w:val="00924050"/>
    <w:rsid w:val="00934F9C"/>
    <w:rsid w:val="009905A3"/>
    <w:rsid w:val="009A4CEB"/>
    <w:rsid w:val="009C0C69"/>
    <w:rsid w:val="009C24EF"/>
    <w:rsid w:val="009C6D80"/>
    <w:rsid w:val="009E745C"/>
    <w:rsid w:val="00A00723"/>
    <w:rsid w:val="00A02760"/>
    <w:rsid w:val="00A054A2"/>
    <w:rsid w:val="00A440ED"/>
    <w:rsid w:val="00A46582"/>
    <w:rsid w:val="00A66738"/>
    <w:rsid w:val="00A86782"/>
    <w:rsid w:val="00A87F66"/>
    <w:rsid w:val="00A9398D"/>
    <w:rsid w:val="00A94BE0"/>
    <w:rsid w:val="00AA0504"/>
    <w:rsid w:val="00AE0C52"/>
    <w:rsid w:val="00B164B2"/>
    <w:rsid w:val="00B42343"/>
    <w:rsid w:val="00B73974"/>
    <w:rsid w:val="00BB3382"/>
    <w:rsid w:val="00BD3A85"/>
    <w:rsid w:val="00BF4141"/>
    <w:rsid w:val="00C104B6"/>
    <w:rsid w:val="00C167FC"/>
    <w:rsid w:val="00C26A60"/>
    <w:rsid w:val="00C34763"/>
    <w:rsid w:val="00C408EB"/>
    <w:rsid w:val="00C566A3"/>
    <w:rsid w:val="00C96CA2"/>
    <w:rsid w:val="00CC087F"/>
    <w:rsid w:val="00CC3513"/>
    <w:rsid w:val="00CD39A5"/>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84E35"/>
    <w:rsid w:val="00DA5780"/>
    <w:rsid w:val="00DF4520"/>
    <w:rsid w:val="00DF7853"/>
    <w:rsid w:val="00E048D0"/>
    <w:rsid w:val="00E13926"/>
    <w:rsid w:val="00E51C3A"/>
    <w:rsid w:val="00E73EC2"/>
    <w:rsid w:val="00E90DFB"/>
    <w:rsid w:val="00EA0B92"/>
    <w:rsid w:val="00EB6584"/>
    <w:rsid w:val="00EC0EE2"/>
    <w:rsid w:val="00ED7C72"/>
    <w:rsid w:val="00F07E6D"/>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15:docId w15:val="{C6DBAE2A-E4F8-4C98-8507-92BBBD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713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CB2E44E3544F4CBD72466DF535ECF7" ma:contentTypeVersion="17" ma:contentTypeDescription="新しいドキュメントを作成します。" ma:contentTypeScope="" ma:versionID="a71bae03ccb2883dbc0cf8093785902f">
  <xsd:schema xmlns:xsd="http://www.w3.org/2001/XMLSchema" xmlns:xs="http://www.w3.org/2001/XMLSchema" xmlns:p="http://schemas.microsoft.com/office/2006/metadata/properties" xmlns:ns2="4f3ce77b-f363-4759-a595-83d34bc55510" xmlns:ns3="0498644b-31fd-4b59-aa1f-3b856a6d872d" targetNamespace="http://schemas.microsoft.com/office/2006/metadata/properties" ma:root="true" ma:fieldsID="db1369ef8ca3eab93038ea7dd21395d3" ns2:_="" ns3:_="">
    <xsd:import namespace="4f3ce77b-f363-4759-a595-83d34bc55510"/>
    <xsd:import namespace="0498644b-31fd-4b59-aa1f-3b856a6d8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lcf76f155ced4ddcb4097134ff3c332f" minOccurs="0"/>
                <xsd:element ref="ns3:TaxCatchAll" minOccurs="0"/>
                <xsd:element ref="ns2:_Flow_SignoffStatu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ce77b-f363-4759-a595-83d34bc55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644b-31fd-4b59-aa1f-3b856a6d872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de19207-eb14-4926-9a0e-3001c8f49c59}" ma:internalName="TaxCatchAll" ma:showField="CatchAllData" ma:web="0498644b-31fd-4b59-aa1f-3b856a6d8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3ce77b-f363-4759-a595-83d34bc55510">
      <Terms xmlns="http://schemas.microsoft.com/office/infopath/2007/PartnerControls"/>
    </lcf76f155ced4ddcb4097134ff3c332f>
    <TaxCatchAll xmlns="0498644b-31fd-4b59-aa1f-3b856a6d872d" xsi:nil="true"/>
    <_Flow_SignoffStatus xmlns="4f3ce77b-f363-4759-a595-83d34bc555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340C0B-8363-461A-9F8D-BFDD46A63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3ce77b-f363-4759-a595-83d34bc55510"/>
    <ds:schemaRef ds:uri="0498644b-31fd-4b59-aa1f-3b856a6d87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C1C9C-8633-49B0-8D04-B9D358A6CB93}">
  <ds:schemaRefs>
    <ds:schemaRef ds:uri="http://schemas.microsoft.com/office/2006/metadata/properties"/>
    <ds:schemaRef ds:uri="http://schemas.microsoft.com/office/infopath/2007/PartnerControls"/>
    <ds:schemaRef ds:uri="14772a7c-ad7d-4db6-b681-3c77904af3f5"/>
    <ds:schemaRef ds:uri="4f3ce77b-f363-4759-a595-83d34bc55510"/>
    <ds:schemaRef ds:uri="0498644b-31fd-4b59-aa1f-3b856a6d872d"/>
  </ds:schemaRefs>
</ds:datastoreItem>
</file>

<file path=customXml/itemProps3.xml><?xml version="1.0" encoding="utf-8"?>
<ds:datastoreItem xmlns:ds="http://schemas.openxmlformats.org/officeDocument/2006/customXml" ds:itemID="{8C3EE738-5241-4298-8FB3-445633ACEB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9</cp:revision>
  <dcterms:created xsi:type="dcterms:W3CDTF">2023-01-15T04:28:00Z</dcterms:created>
  <dcterms:modified xsi:type="dcterms:W3CDTF">2024-07-29T12:06:00Z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0x01010074CB2E44E3544F4CBD72466DF535ECF7</vt:lpwstr>
  </property>
  <property fmtid="{D5CDD505-2E9C-101B-9397-08002B2CF9AE}" pid="3" name="MediaServiceImageTags">
    <vt:lpwstr/>
  </property>
</Properties>
</file>