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57F6F" w14:textId="05AE572B" w:rsidR="00571ACB" w:rsidRPr="009A5CA5" w:rsidRDefault="00CF3676" w:rsidP="009A5CA5">
      <w:pPr>
        <w:snapToGrid w:val="0"/>
        <w:spacing w:line="360" w:lineRule="exact"/>
        <w:jc w:val="center"/>
        <w:rPr>
          <w:rFonts w:ascii="ＭＳ 明朝" w:eastAsia="ＭＳ 明朝" w:hAnsi="ＭＳ 明朝"/>
          <w:szCs w:val="21"/>
        </w:rPr>
      </w:pPr>
      <w:r w:rsidRPr="00CF3676">
        <w:rPr>
          <w:rFonts w:ascii="ＭＳ 明朝" w:eastAsia="ＭＳ 明朝" w:hAnsi="ＭＳ 明朝"/>
          <w:szCs w:val="21"/>
        </w:rPr>
        <w:t>2025年日本国際博覧会　サステナドーム実施製作・運営管理</w:t>
      </w:r>
      <w:r w:rsidR="00571ACB" w:rsidRPr="009A5CA5">
        <w:rPr>
          <w:rFonts w:ascii="ＭＳ 明朝" w:eastAsia="ＭＳ 明朝" w:hAnsi="ＭＳ 明朝" w:hint="eastAsia"/>
          <w:szCs w:val="21"/>
        </w:rPr>
        <w:t>業務</w:t>
      </w:r>
      <w:r w:rsidR="009A5CA5" w:rsidRPr="009A5CA5">
        <w:rPr>
          <w:rFonts w:ascii="ＭＳ 明朝" w:eastAsia="ＭＳ 明朝" w:hAnsi="ＭＳ 明朝" w:hint="eastAsia"/>
          <w:szCs w:val="21"/>
        </w:rPr>
        <w:t xml:space="preserve">　</w:t>
      </w:r>
      <w:r w:rsidR="00571ACB" w:rsidRPr="009A5CA5">
        <w:rPr>
          <w:rFonts w:ascii="ＭＳ 明朝" w:eastAsia="ＭＳ 明朝" w:hAnsi="ＭＳ 明朝" w:hint="eastAsia"/>
          <w:szCs w:val="21"/>
        </w:rPr>
        <w:t>基本契約</w:t>
      </w:r>
    </w:p>
    <w:p w14:paraId="40E674E7" w14:textId="77777777" w:rsidR="00571ACB" w:rsidRPr="009A5CA5" w:rsidRDefault="00571ACB" w:rsidP="00571ACB">
      <w:pPr>
        <w:snapToGrid w:val="0"/>
        <w:spacing w:line="360" w:lineRule="exact"/>
        <w:rPr>
          <w:rFonts w:ascii="ＭＳ 明朝" w:eastAsia="ＭＳ 明朝" w:hAnsi="ＭＳ 明朝"/>
          <w:szCs w:val="21"/>
        </w:rPr>
      </w:pPr>
    </w:p>
    <w:p w14:paraId="641FA8DE" w14:textId="77777777" w:rsidR="00571ACB" w:rsidRPr="009A5CA5" w:rsidRDefault="00571ACB" w:rsidP="00571ACB">
      <w:pPr>
        <w:snapToGrid w:val="0"/>
        <w:spacing w:line="360" w:lineRule="exact"/>
        <w:rPr>
          <w:rFonts w:ascii="ＭＳ 明朝" w:eastAsia="ＭＳ 明朝" w:hAnsi="ＭＳ 明朝"/>
        </w:rPr>
      </w:pPr>
    </w:p>
    <w:p w14:paraId="2D9E3C85" w14:textId="23642B41" w:rsidR="00571ACB" w:rsidRPr="009A5CA5" w:rsidRDefault="00571ACB" w:rsidP="00571ACB">
      <w:pPr>
        <w:snapToGrid w:val="0"/>
        <w:spacing w:line="360" w:lineRule="exact"/>
        <w:ind w:firstLineChars="100" w:firstLine="210"/>
        <w:jc w:val="left"/>
        <w:rPr>
          <w:rFonts w:ascii="ＭＳ 明朝" w:eastAsia="ＭＳ 明朝" w:hAnsi="ＭＳ 明朝"/>
        </w:rPr>
      </w:pPr>
      <w:r w:rsidRPr="009A5CA5">
        <w:rPr>
          <w:rFonts w:ascii="ＭＳ 明朝" w:eastAsia="ＭＳ 明朝" w:hAnsi="ＭＳ 明朝" w:hint="eastAsia"/>
        </w:rPr>
        <w:t>公益社団法人</w:t>
      </w:r>
      <w:bookmarkStart w:id="0" w:name="_Hlk87539243"/>
      <w:r w:rsidRPr="009A5CA5">
        <w:rPr>
          <w:rFonts w:ascii="ＭＳ 明朝" w:eastAsia="ＭＳ 明朝" w:hAnsi="ＭＳ 明朝" w:hint="eastAsia"/>
        </w:rPr>
        <w:t>２０２５年日本国際博覧会協会</w:t>
      </w:r>
      <w:bookmarkEnd w:id="0"/>
      <w:r w:rsidRPr="009A5CA5">
        <w:rPr>
          <w:rFonts w:ascii="ＭＳ 明朝" w:eastAsia="ＭＳ 明朝" w:hAnsi="ＭＳ 明朝" w:hint="eastAsia"/>
        </w:rPr>
        <w:t>（以下「協会」という。）と○○</w:t>
      </w:r>
      <w:r w:rsidRPr="009A5CA5">
        <w:rPr>
          <w:rFonts w:ascii="ＭＳ 明朝" w:eastAsia="ＭＳ 明朝" w:hAnsi="ＭＳ 明朝"/>
        </w:rPr>
        <w:t>（</w:t>
      </w:r>
      <w:r w:rsidRPr="009A5CA5">
        <w:rPr>
          <w:rFonts w:ascii="ＭＳ 明朝" w:eastAsia="ＭＳ 明朝" w:hAnsi="ＭＳ 明朝" w:hint="eastAsia"/>
        </w:rPr>
        <w:t>以下「受注者」という。</w:t>
      </w:r>
      <w:r w:rsidRPr="009A5CA5">
        <w:rPr>
          <w:rFonts w:ascii="ＭＳ 明朝" w:eastAsia="ＭＳ 明朝" w:hAnsi="ＭＳ 明朝"/>
        </w:rPr>
        <w:t>）と</w:t>
      </w:r>
      <w:r w:rsidRPr="009A5CA5">
        <w:rPr>
          <w:rFonts w:ascii="ＭＳ 明朝" w:eastAsia="ＭＳ 明朝" w:hAnsi="ＭＳ 明朝" w:hint="eastAsia"/>
        </w:rPr>
        <w:t>は</w:t>
      </w:r>
      <w:r w:rsidRPr="009A5CA5">
        <w:rPr>
          <w:rFonts w:ascii="ＭＳ 明朝" w:eastAsia="ＭＳ 明朝" w:hAnsi="ＭＳ 明朝"/>
        </w:rPr>
        <w:t>、</w:t>
      </w:r>
      <w:r w:rsidR="00062858">
        <w:rPr>
          <w:rFonts w:ascii="ＭＳ 明朝" w:eastAsia="ＭＳ 明朝" w:hAnsi="ＭＳ 明朝" w:hint="eastAsia"/>
        </w:rPr>
        <w:t>2</w:t>
      </w:r>
      <w:r w:rsidR="00062858" w:rsidRPr="00CF3676">
        <w:rPr>
          <w:rFonts w:ascii="ＭＳ 明朝" w:eastAsia="ＭＳ 明朝" w:hAnsi="ＭＳ 明朝"/>
          <w:szCs w:val="21"/>
        </w:rPr>
        <w:t>025年日本国際博覧会　サステナドーム実施製作・運営管理</w:t>
      </w:r>
      <w:r w:rsidRPr="009A5CA5">
        <w:rPr>
          <w:rFonts w:ascii="ＭＳ 明朝" w:eastAsia="ＭＳ 明朝" w:hAnsi="ＭＳ 明朝" w:hint="eastAsia"/>
        </w:rPr>
        <w:t>業務（以下「本事業」という。）に関し、</w:t>
      </w:r>
      <w:r w:rsidRPr="009A5CA5">
        <w:rPr>
          <w:rFonts w:ascii="ＭＳ 明朝" w:eastAsia="ＭＳ 明朝" w:hAnsi="ＭＳ 明朝"/>
        </w:rPr>
        <w:t>以下のとおり基本</w:t>
      </w:r>
      <w:r w:rsidRPr="009A5CA5">
        <w:rPr>
          <w:rFonts w:ascii="ＭＳ 明朝" w:eastAsia="ＭＳ 明朝" w:hAnsi="ＭＳ 明朝" w:hint="eastAsia"/>
        </w:rPr>
        <w:t>契約（以下「本基本契約」という。）</w:t>
      </w:r>
      <w:r w:rsidRPr="009A5CA5">
        <w:rPr>
          <w:rFonts w:ascii="ＭＳ 明朝" w:eastAsia="ＭＳ 明朝" w:hAnsi="ＭＳ 明朝"/>
        </w:rPr>
        <w:t>を締結する。</w:t>
      </w:r>
    </w:p>
    <w:p w14:paraId="2A847510" w14:textId="77777777" w:rsidR="00571ACB" w:rsidRPr="00494B90" w:rsidRDefault="00571ACB" w:rsidP="00571ACB">
      <w:pPr>
        <w:snapToGrid w:val="0"/>
        <w:spacing w:line="360" w:lineRule="exact"/>
        <w:jc w:val="left"/>
        <w:rPr>
          <w:rFonts w:ascii="ＭＳ 明朝" w:eastAsia="ＭＳ 明朝" w:hAnsi="ＭＳ 明朝"/>
        </w:rPr>
      </w:pPr>
    </w:p>
    <w:p w14:paraId="368BA9E0"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第１条</w:t>
      </w:r>
      <w:r w:rsidRPr="00494B90">
        <w:rPr>
          <w:rFonts w:ascii="ＭＳ 明朝" w:eastAsia="ＭＳ 明朝" w:hAnsi="ＭＳ 明朝"/>
        </w:rPr>
        <w:t>（目的）</w:t>
      </w:r>
    </w:p>
    <w:p w14:paraId="2700BFA8" w14:textId="319F417B"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5D03EFEB">
        <w:rPr>
          <w:rFonts w:ascii="ＭＳ 明朝" w:eastAsia="ＭＳ 明朝" w:hAnsi="ＭＳ 明朝"/>
        </w:rPr>
        <w:t>本基本契約は、第</w:t>
      </w:r>
      <w:r w:rsidR="14D41E3B" w:rsidRPr="5D03EFEB">
        <w:rPr>
          <w:rFonts w:ascii="ＭＳ 明朝" w:eastAsia="ＭＳ 明朝" w:hAnsi="ＭＳ 明朝"/>
        </w:rPr>
        <w:t>４</w:t>
      </w:r>
      <w:r w:rsidRPr="5D03EFEB">
        <w:rPr>
          <w:rFonts w:ascii="ＭＳ 明朝" w:eastAsia="ＭＳ 明朝" w:hAnsi="ＭＳ 明朝"/>
        </w:rPr>
        <w:t>条に基づき締結される各業務に係る契約（以下「個別契約」という。）の前提となる協会及び受注者が果たすべき役割及びそれぞれの個別契約に共通して適用される事項その他本事業の円滑な実施に必要な事項を定めることを目的とする。</w:t>
      </w:r>
    </w:p>
    <w:p w14:paraId="62C55C3B" w14:textId="77777777" w:rsidR="00571ACB" w:rsidRPr="00494B90" w:rsidRDefault="00571ACB" w:rsidP="00571ACB">
      <w:pPr>
        <w:snapToGrid w:val="0"/>
        <w:spacing w:line="360" w:lineRule="exact"/>
        <w:ind w:firstLineChars="200" w:firstLine="420"/>
        <w:jc w:val="left"/>
        <w:rPr>
          <w:rFonts w:ascii="ＭＳ 明朝" w:eastAsia="ＭＳ 明朝" w:hAnsi="ＭＳ 明朝"/>
        </w:rPr>
      </w:pPr>
    </w:p>
    <w:p w14:paraId="48703938"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第２条（適用関係）</w:t>
      </w:r>
    </w:p>
    <w:p w14:paraId="145007DE"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本事業は、個別</w:t>
      </w:r>
      <w:r w:rsidRPr="00494B90">
        <w:rPr>
          <w:rFonts w:ascii="ＭＳ 明朝" w:eastAsia="ＭＳ 明朝" w:hAnsi="ＭＳ 明朝"/>
        </w:rPr>
        <w:t>契約、本基本契約、協会が公募手続において配布した</w:t>
      </w:r>
      <w:r w:rsidRPr="00494B90">
        <w:rPr>
          <w:rFonts w:ascii="ＭＳ 明朝" w:eastAsia="ＭＳ 明朝" w:hAnsi="ＭＳ 明朝" w:hint="eastAsia"/>
        </w:rPr>
        <w:t>仕様書その他</w:t>
      </w:r>
      <w:r w:rsidRPr="00494B90">
        <w:rPr>
          <w:rFonts w:ascii="ＭＳ 明朝" w:eastAsia="ＭＳ 明朝" w:hAnsi="ＭＳ 明朝"/>
        </w:rPr>
        <w:t>一切の資料及び</w:t>
      </w:r>
      <w:r w:rsidRPr="00494B90">
        <w:rPr>
          <w:rFonts w:ascii="ＭＳ 明朝" w:eastAsia="ＭＳ 明朝" w:hAnsi="ＭＳ 明朝" w:hint="eastAsia"/>
        </w:rPr>
        <w:t>公募手続</w:t>
      </w:r>
      <w:r w:rsidRPr="00494B90">
        <w:rPr>
          <w:rFonts w:ascii="ＭＳ 明朝" w:eastAsia="ＭＳ 明朝" w:hAnsi="ＭＳ 明朝"/>
        </w:rPr>
        <w:t>に係る質問回答書（以下「</w:t>
      </w:r>
      <w:r w:rsidRPr="00494B90">
        <w:rPr>
          <w:rFonts w:ascii="ＭＳ 明朝" w:eastAsia="ＭＳ 明朝" w:hAnsi="ＭＳ 明朝" w:hint="eastAsia"/>
        </w:rPr>
        <w:t>仕様書</w:t>
      </w:r>
      <w:r w:rsidRPr="00494B90">
        <w:rPr>
          <w:rFonts w:ascii="ＭＳ 明朝" w:eastAsia="ＭＳ 明朝" w:hAnsi="ＭＳ 明朝"/>
        </w:rPr>
        <w:t>等」という。）に</w:t>
      </w:r>
      <w:r w:rsidRPr="00494B90">
        <w:rPr>
          <w:rFonts w:ascii="ＭＳ 明朝" w:eastAsia="ＭＳ 明朝" w:hAnsi="ＭＳ 明朝" w:hint="eastAsia"/>
        </w:rPr>
        <w:t>従って実施されるものと</w:t>
      </w:r>
      <w:r w:rsidRPr="00494B90">
        <w:rPr>
          <w:rFonts w:ascii="ＭＳ 明朝" w:eastAsia="ＭＳ 明朝" w:hAnsi="ＭＳ 明朝"/>
        </w:rPr>
        <w:t>する。</w:t>
      </w:r>
      <w:r w:rsidRPr="00494B90">
        <w:rPr>
          <w:rFonts w:ascii="ＭＳ 明朝" w:eastAsia="ＭＳ 明朝" w:hAnsi="ＭＳ 明朝" w:hint="eastAsia"/>
        </w:rPr>
        <w:t>これらの記載内容に矛盾または相違がある</w:t>
      </w:r>
      <w:r w:rsidRPr="00494B90">
        <w:rPr>
          <w:rFonts w:ascii="ＭＳ 明朝" w:eastAsia="ＭＳ 明朝" w:hAnsi="ＭＳ 明朝"/>
        </w:rPr>
        <w:t>ときは、個別契約、本基本契約、</w:t>
      </w:r>
      <w:r w:rsidRPr="00494B90">
        <w:rPr>
          <w:rFonts w:ascii="ＭＳ 明朝" w:eastAsia="ＭＳ 明朝" w:hAnsi="ＭＳ 明朝" w:hint="eastAsia"/>
        </w:rPr>
        <w:t>仕様書</w:t>
      </w:r>
      <w:r w:rsidRPr="00494B90">
        <w:rPr>
          <w:rFonts w:ascii="ＭＳ 明朝" w:eastAsia="ＭＳ 明朝" w:hAnsi="ＭＳ 明朝"/>
        </w:rPr>
        <w:t>等の順に</w:t>
      </w:r>
      <w:r w:rsidRPr="00494B90">
        <w:rPr>
          <w:rFonts w:ascii="ＭＳ 明朝" w:eastAsia="ＭＳ 明朝" w:hAnsi="ＭＳ 明朝" w:hint="eastAsia"/>
        </w:rPr>
        <w:t>適用されるものとする。</w:t>
      </w:r>
    </w:p>
    <w:p w14:paraId="5D4A800D" w14:textId="77777777" w:rsidR="00571ACB" w:rsidRPr="00494B90" w:rsidRDefault="00571ACB" w:rsidP="00571ACB">
      <w:pPr>
        <w:snapToGrid w:val="0"/>
        <w:spacing w:line="360" w:lineRule="exact"/>
        <w:ind w:left="210" w:hangingChars="100" w:hanging="210"/>
        <w:jc w:val="left"/>
        <w:rPr>
          <w:rFonts w:ascii="ＭＳ 明朝" w:eastAsia="ＭＳ 明朝" w:hAnsi="ＭＳ 明朝"/>
        </w:rPr>
      </w:pPr>
      <w:r w:rsidRPr="00494B90">
        <w:rPr>
          <w:rFonts w:ascii="ＭＳ 明朝" w:eastAsia="ＭＳ 明朝" w:hAnsi="ＭＳ 明朝" w:hint="eastAsia"/>
        </w:rPr>
        <w:t xml:space="preserve">２ </w:t>
      </w:r>
      <w:r w:rsidRPr="00494B90">
        <w:rPr>
          <w:rFonts w:ascii="ＭＳ 明朝" w:eastAsia="ＭＳ 明朝" w:hAnsi="ＭＳ 明朝"/>
        </w:rPr>
        <w:t xml:space="preserve"> 個別契約、本基本契約または</w:t>
      </w:r>
      <w:r w:rsidRPr="00494B90">
        <w:rPr>
          <w:rFonts w:ascii="ＭＳ 明朝" w:eastAsia="ＭＳ 明朝" w:hAnsi="ＭＳ 明朝" w:hint="eastAsia"/>
        </w:rPr>
        <w:t>仕様書</w:t>
      </w:r>
      <w:r w:rsidRPr="00494B90">
        <w:rPr>
          <w:rFonts w:ascii="ＭＳ 明朝" w:eastAsia="ＭＳ 明朝" w:hAnsi="ＭＳ 明朝"/>
        </w:rPr>
        <w:t>等</w:t>
      </w:r>
      <w:r w:rsidRPr="00494B90">
        <w:rPr>
          <w:rFonts w:ascii="ＭＳ 明朝" w:eastAsia="ＭＳ 明朝" w:hAnsi="ＭＳ 明朝" w:hint="eastAsia"/>
        </w:rPr>
        <w:t>の記載内容に</w:t>
      </w:r>
      <w:r w:rsidRPr="00494B90">
        <w:rPr>
          <w:rFonts w:ascii="ＭＳ 明朝" w:eastAsia="ＭＳ 明朝" w:hAnsi="ＭＳ 明朝"/>
        </w:rPr>
        <w:t>疑義</w:t>
      </w:r>
      <w:r w:rsidRPr="00494B90">
        <w:rPr>
          <w:rFonts w:ascii="ＭＳ 明朝" w:eastAsia="ＭＳ 明朝" w:hAnsi="ＭＳ 明朝" w:hint="eastAsia"/>
        </w:rPr>
        <w:t>が生</w:t>
      </w:r>
      <w:r w:rsidRPr="00494B90">
        <w:rPr>
          <w:rFonts w:ascii="ＭＳ 明朝" w:eastAsia="ＭＳ 明朝" w:hAnsi="ＭＳ 明朝"/>
        </w:rPr>
        <w:t>じたときは、協会と受注者は、前項に定める優先関係に従い協議の上解決するものとする。</w:t>
      </w:r>
    </w:p>
    <w:p w14:paraId="0E1F599A" w14:textId="77777777" w:rsidR="00571ACB" w:rsidRPr="00494B90" w:rsidRDefault="00571ACB" w:rsidP="00571ACB">
      <w:pPr>
        <w:snapToGrid w:val="0"/>
        <w:spacing w:line="360" w:lineRule="exact"/>
        <w:jc w:val="left"/>
        <w:rPr>
          <w:rFonts w:ascii="ＭＳ 明朝" w:eastAsia="ＭＳ 明朝" w:hAnsi="ＭＳ 明朝"/>
        </w:rPr>
      </w:pPr>
    </w:p>
    <w:p w14:paraId="63BD2B7B"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第３条（本基本契約の有効期間）</w:t>
      </w:r>
    </w:p>
    <w:p w14:paraId="6B39F2E9"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cs="BIZ UDゴシック"/>
          <w:strike/>
          <w:color w:val="FF0000"/>
        </w:rPr>
      </w:pPr>
      <w:r w:rsidRPr="00494B90">
        <w:rPr>
          <w:rFonts w:ascii="ＭＳ 明朝" w:eastAsia="ＭＳ 明朝" w:hAnsi="ＭＳ 明朝" w:hint="eastAsia"/>
        </w:rPr>
        <w:t>本基本契約の締結日から、</w:t>
      </w:r>
      <w:r>
        <w:rPr>
          <w:rFonts w:ascii="ＭＳ 明朝" w:eastAsia="ＭＳ 明朝" w:hAnsi="ＭＳ 明朝" w:hint="eastAsia"/>
        </w:rPr>
        <w:t>第５条に基づき</w:t>
      </w:r>
      <w:r w:rsidRPr="00494B90">
        <w:rPr>
          <w:rFonts w:ascii="ＭＳ 明朝" w:eastAsia="ＭＳ 明朝" w:hAnsi="ＭＳ 明朝" w:hint="eastAsia"/>
        </w:rPr>
        <w:t>締結され</w:t>
      </w:r>
      <w:r>
        <w:rPr>
          <w:rFonts w:ascii="ＭＳ 明朝" w:eastAsia="ＭＳ 明朝" w:hAnsi="ＭＳ 明朝" w:hint="eastAsia"/>
        </w:rPr>
        <w:t>る</w:t>
      </w:r>
      <w:r w:rsidRPr="00494B90">
        <w:rPr>
          <w:rFonts w:ascii="ＭＳ 明朝" w:eastAsia="ＭＳ 明朝" w:hAnsi="ＭＳ 明朝" w:hint="eastAsia"/>
        </w:rPr>
        <w:t>個別契約の終了日又は個別契約を締結しないことが確定する日のいずれか遅い日までとする。</w:t>
      </w:r>
    </w:p>
    <w:p w14:paraId="2928BDB2" w14:textId="77777777" w:rsidR="00571ACB" w:rsidRPr="00494B90" w:rsidRDefault="00571ACB" w:rsidP="00571ACB">
      <w:pPr>
        <w:snapToGrid w:val="0"/>
        <w:spacing w:line="360" w:lineRule="exact"/>
        <w:jc w:val="left"/>
        <w:rPr>
          <w:rFonts w:ascii="ＭＳ 明朝" w:eastAsia="ＭＳ 明朝" w:hAnsi="ＭＳ 明朝"/>
        </w:rPr>
      </w:pPr>
    </w:p>
    <w:p w14:paraId="1B02229E"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第４条（事業概要）</w:t>
      </w:r>
    </w:p>
    <w:p w14:paraId="3BF6CFC8"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本事業は、以下の各号の事業から構成されるものとする。</w:t>
      </w:r>
    </w:p>
    <w:p w14:paraId="068DF0F8" w14:textId="550E816D" w:rsidR="00571ACB" w:rsidRPr="00171F2B" w:rsidRDefault="00571ACB" w:rsidP="00571ACB">
      <w:pPr>
        <w:snapToGrid w:val="0"/>
        <w:spacing w:line="360" w:lineRule="exact"/>
        <w:ind w:firstLineChars="100" w:firstLine="210"/>
        <w:jc w:val="left"/>
        <w:rPr>
          <w:rFonts w:ascii="ＭＳ 明朝" w:eastAsia="ＭＳ 明朝" w:hAnsi="ＭＳ 明朝"/>
        </w:rPr>
      </w:pPr>
      <w:r w:rsidRPr="00494B90">
        <w:rPr>
          <w:rFonts w:ascii="ＭＳ 明朝" w:eastAsia="ＭＳ 明朝" w:hAnsi="ＭＳ 明朝" w:hint="eastAsia"/>
        </w:rPr>
        <w:t xml:space="preserve"> </w:t>
      </w:r>
      <w:r w:rsidRPr="00171F2B">
        <w:rPr>
          <w:rFonts w:ascii="ＭＳ 明朝" w:eastAsia="ＭＳ 明朝" w:hAnsi="ＭＳ 明朝" w:hint="eastAsia"/>
        </w:rPr>
        <w:t>（１）</w:t>
      </w:r>
      <w:r w:rsidR="00723ECB" w:rsidRPr="00171F2B">
        <w:rPr>
          <w:rFonts w:ascii="ＭＳ 明朝" w:eastAsia="ＭＳ 明朝" w:hAnsi="ＭＳ 明朝" w:hint="eastAsia"/>
        </w:rPr>
        <w:t>基本計画</w:t>
      </w:r>
      <w:r w:rsidR="002D4190">
        <w:rPr>
          <w:rFonts w:ascii="ＭＳ 明朝" w:eastAsia="ＭＳ 明朝" w:hAnsi="ＭＳ 明朝" w:hint="eastAsia"/>
        </w:rPr>
        <w:t>策定</w:t>
      </w:r>
      <w:r w:rsidR="0095089D">
        <w:rPr>
          <w:rFonts w:ascii="ＭＳ 明朝" w:eastAsia="ＭＳ 明朝" w:hAnsi="ＭＳ 明朝" w:hint="eastAsia"/>
        </w:rPr>
        <w:t>等業務</w:t>
      </w:r>
    </w:p>
    <w:p w14:paraId="0E620E3F" w14:textId="108786D7" w:rsidR="00571ACB" w:rsidRPr="00171F2B" w:rsidRDefault="00571ACB" w:rsidP="00571ACB">
      <w:pPr>
        <w:snapToGrid w:val="0"/>
        <w:spacing w:line="360" w:lineRule="exact"/>
        <w:ind w:firstLineChars="450" w:firstLine="945"/>
        <w:jc w:val="left"/>
        <w:rPr>
          <w:rFonts w:ascii="ＭＳ 明朝" w:eastAsia="ＭＳ 明朝" w:hAnsi="ＭＳ 明朝"/>
        </w:rPr>
      </w:pPr>
      <w:r w:rsidRPr="00171F2B">
        <w:rPr>
          <w:rFonts w:ascii="ＭＳ 明朝" w:eastAsia="ＭＳ 明朝" w:hAnsi="ＭＳ 明朝" w:hint="eastAsia"/>
        </w:rPr>
        <w:t xml:space="preserve">　委託料上限額　　　　　　</w:t>
      </w:r>
      <w:del w:id="1" w:author="折笠　琢磨" w:date="2024-03-18T17:14:00Z">
        <w:r w:rsidR="00AC3E31" w:rsidDel="00B73414">
          <w:rPr>
            <w:rFonts w:ascii="ＭＳ 明朝" w:eastAsia="ＭＳ 明朝" w:hAnsi="ＭＳ 明朝" w:hint="eastAsia"/>
          </w:rPr>
          <w:delText>○○○</w:delText>
        </w:r>
      </w:del>
      <w:ins w:id="2" w:author="折笠　琢磨" w:date="2024-03-18T17:15:00Z">
        <w:r w:rsidR="00B73414">
          <w:rPr>
            <w:rFonts w:ascii="ＭＳ 明朝" w:eastAsia="ＭＳ 明朝" w:hAnsi="ＭＳ 明朝" w:hint="eastAsia"/>
          </w:rPr>
          <w:t>20,000,000</w:t>
        </w:r>
      </w:ins>
      <w:r w:rsidRPr="00171F2B">
        <w:rPr>
          <w:rFonts w:ascii="ＭＳ 明朝" w:eastAsia="ＭＳ 明朝" w:hAnsi="ＭＳ 明朝" w:hint="eastAsia"/>
        </w:rPr>
        <w:t>円</w:t>
      </w:r>
    </w:p>
    <w:p w14:paraId="62C94A8C" w14:textId="6481FC41" w:rsidR="00571ACB" w:rsidRPr="00171F2B" w:rsidRDefault="00571ACB" w:rsidP="00571ACB">
      <w:pPr>
        <w:snapToGrid w:val="0"/>
        <w:spacing w:line="360" w:lineRule="exact"/>
        <w:ind w:firstLineChars="150" w:firstLine="315"/>
        <w:jc w:val="left"/>
        <w:rPr>
          <w:rFonts w:ascii="ＭＳ 明朝" w:eastAsia="ＭＳ 明朝" w:hAnsi="ＭＳ 明朝"/>
        </w:rPr>
      </w:pPr>
      <w:r w:rsidRPr="00171F2B">
        <w:rPr>
          <w:rFonts w:ascii="ＭＳ 明朝" w:eastAsia="ＭＳ 明朝" w:hAnsi="ＭＳ 明朝" w:hint="eastAsia"/>
        </w:rPr>
        <w:t>（２）</w:t>
      </w:r>
      <w:r w:rsidR="00723ECB" w:rsidRPr="00171F2B">
        <w:rPr>
          <w:rFonts w:ascii="ＭＳ 明朝" w:eastAsia="ＭＳ 明朝" w:hAnsi="ＭＳ 明朝" w:hint="eastAsia"/>
        </w:rPr>
        <w:t>C工事</w:t>
      </w:r>
      <w:r w:rsidR="00DF4F4E">
        <w:rPr>
          <w:rFonts w:ascii="ＭＳ 明朝" w:eastAsia="ＭＳ 明朝" w:hAnsi="ＭＳ 明朝" w:hint="eastAsia"/>
        </w:rPr>
        <w:t>及び</w:t>
      </w:r>
      <w:r w:rsidR="002D4190">
        <w:rPr>
          <w:rFonts w:ascii="ＭＳ 明朝" w:eastAsia="ＭＳ 明朝" w:hAnsi="ＭＳ 明朝" w:hint="eastAsia"/>
        </w:rPr>
        <w:t>展示業務</w:t>
      </w:r>
    </w:p>
    <w:p w14:paraId="5F3DB785" w14:textId="47392E05" w:rsidR="00571ACB" w:rsidRPr="00171F2B" w:rsidRDefault="00571ACB" w:rsidP="00571ACB">
      <w:pPr>
        <w:snapToGrid w:val="0"/>
        <w:spacing w:line="360" w:lineRule="exact"/>
        <w:ind w:firstLineChars="450" w:firstLine="945"/>
        <w:jc w:val="left"/>
        <w:rPr>
          <w:rFonts w:ascii="ＭＳ 明朝" w:eastAsia="ＭＳ 明朝" w:hAnsi="ＭＳ 明朝"/>
        </w:rPr>
      </w:pPr>
      <w:r w:rsidRPr="00171F2B">
        <w:rPr>
          <w:rFonts w:ascii="ＭＳ 明朝" w:eastAsia="ＭＳ 明朝" w:hAnsi="ＭＳ 明朝" w:hint="eastAsia"/>
        </w:rPr>
        <w:t xml:space="preserve">　委託料上限額　　　　　　</w:t>
      </w:r>
      <w:ins w:id="3" w:author="折笠　琢磨" w:date="2024-03-18T17:15:00Z">
        <w:r w:rsidR="00662DC8">
          <w:rPr>
            <w:rFonts w:ascii="ＭＳ 明朝" w:eastAsia="ＭＳ 明朝" w:hAnsi="ＭＳ 明朝" w:hint="eastAsia"/>
          </w:rPr>
          <w:t>150,000,000</w:t>
        </w:r>
      </w:ins>
      <w:del w:id="4" w:author="折笠　琢磨" w:date="2024-03-18T17:15:00Z">
        <w:r w:rsidR="0095089D" w:rsidDel="00662DC8">
          <w:rPr>
            <w:rFonts w:ascii="ＭＳ 明朝" w:eastAsia="ＭＳ 明朝" w:hAnsi="ＭＳ 明朝" w:hint="eastAsia"/>
          </w:rPr>
          <w:delText>○○○</w:delText>
        </w:r>
      </w:del>
      <w:r w:rsidRPr="00171F2B">
        <w:rPr>
          <w:rFonts w:ascii="ＭＳ 明朝" w:eastAsia="ＭＳ 明朝" w:hAnsi="ＭＳ 明朝" w:hint="eastAsia"/>
        </w:rPr>
        <w:t>円</w:t>
      </w:r>
    </w:p>
    <w:p w14:paraId="5DB66146" w14:textId="168E4BB9" w:rsidR="00571ACB" w:rsidRPr="00171F2B" w:rsidDel="00B73414" w:rsidRDefault="00571ACB" w:rsidP="00571ACB">
      <w:pPr>
        <w:snapToGrid w:val="0"/>
        <w:spacing w:line="360" w:lineRule="exact"/>
        <w:ind w:firstLineChars="150" w:firstLine="315"/>
        <w:jc w:val="left"/>
        <w:rPr>
          <w:del w:id="5" w:author="折笠　琢磨" w:date="2024-03-18T17:14:00Z"/>
          <w:rFonts w:ascii="ＭＳ 明朝" w:eastAsia="ＭＳ 明朝" w:hAnsi="ＭＳ 明朝"/>
          <w:color w:val="FF0000"/>
        </w:rPr>
      </w:pPr>
    </w:p>
    <w:p w14:paraId="38BEB337" w14:textId="077151D2" w:rsidR="00571ACB" w:rsidRPr="00171F2B" w:rsidDel="00B73414" w:rsidRDefault="00571ACB" w:rsidP="00571ACB">
      <w:pPr>
        <w:snapToGrid w:val="0"/>
        <w:spacing w:line="360" w:lineRule="exact"/>
        <w:ind w:firstLineChars="450" w:firstLine="945"/>
        <w:jc w:val="left"/>
        <w:rPr>
          <w:del w:id="6" w:author="折笠　琢磨" w:date="2024-03-18T17:14:00Z"/>
          <w:rFonts w:ascii="ＭＳ 明朝" w:eastAsia="ＭＳ 明朝" w:hAnsi="ＭＳ 明朝"/>
        </w:rPr>
      </w:pPr>
      <w:del w:id="7" w:author="折笠　琢磨" w:date="2024-03-18T17:14:00Z">
        <w:r w:rsidRPr="00171F2B" w:rsidDel="00B73414">
          <w:rPr>
            <w:rFonts w:ascii="ＭＳ 明朝" w:eastAsia="ＭＳ 明朝" w:hAnsi="ＭＳ 明朝" w:hint="eastAsia"/>
          </w:rPr>
          <w:delText xml:space="preserve">　委託料上限額　　　　　　</w:delText>
        </w:r>
        <w:r w:rsidR="0095089D" w:rsidDel="00B73414">
          <w:rPr>
            <w:rFonts w:ascii="ＭＳ 明朝" w:eastAsia="ＭＳ 明朝" w:hAnsi="ＭＳ 明朝" w:hint="eastAsia"/>
          </w:rPr>
          <w:delText>○○○</w:delText>
        </w:r>
        <w:r w:rsidRPr="00171F2B" w:rsidDel="00B73414">
          <w:rPr>
            <w:rFonts w:ascii="ＭＳ 明朝" w:eastAsia="ＭＳ 明朝" w:hAnsi="ＭＳ 明朝" w:hint="eastAsia"/>
          </w:rPr>
          <w:delText>円</w:delText>
        </w:r>
      </w:del>
    </w:p>
    <w:p w14:paraId="7DC11524" w14:textId="463EB1C6" w:rsidR="00D95D56" w:rsidRPr="00171F2B" w:rsidRDefault="00D95D56" w:rsidP="00D95D56">
      <w:pPr>
        <w:snapToGrid w:val="0"/>
        <w:spacing w:line="360" w:lineRule="exact"/>
        <w:ind w:firstLineChars="150" w:firstLine="315"/>
        <w:jc w:val="left"/>
        <w:rPr>
          <w:rFonts w:ascii="ＭＳ 明朝" w:eastAsia="ＭＳ 明朝" w:hAnsi="ＭＳ 明朝"/>
          <w:color w:val="FF0000"/>
        </w:rPr>
      </w:pPr>
      <w:r w:rsidRPr="00171F2B">
        <w:rPr>
          <w:rFonts w:ascii="ＭＳ 明朝" w:eastAsia="ＭＳ 明朝" w:hAnsi="ＭＳ 明朝" w:hint="eastAsia"/>
        </w:rPr>
        <w:t>（</w:t>
      </w:r>
      <w:r w:rsidR="0095089D">
        <w:rPr>
          <w:rFonts w:ascii="ＭＳ 明朝" w:eastAsia="ＭＳ 明朝" w:hAnsi="ＭＳ 明朝" w:hint="eastAsia"/>
        </w:rPr>
        <w:t>３</w:t>
      </w:r>
      <w:r w:rsidRPr="00171F2B">
        <w:rPr>
          <w:rFonts w:ascii="ＭＳ 明朝" w:eastAsia="ＭＳ 明朝" w:hAnsi="ＭＳ 明朝" w:hint="eastAsia"/>
        </w:rPr>
        <w:t>）</w:t>
      </w:r>
      <w:r w:rsidR="007E00EC">
        <w:rPr>
          <w:rFonts w:ascii="ＭＳ 明朝" w:eastAsia="ＭＳ 明朝" w:hAnsi="ＭＳ 明朝" w:hint="eastAsia"/>
        </w:rPr>
        <w:t>実施運営業務</w:t>
      </w:r>
    </w:p>
    <w:p w14:paraId="3E5A591D" w14:textId="00B54FBE" w:rsidR="00D95D56" w:rsidRPr="00D95D56" w:rsidRDefault="00D95D56" w:rsidP="00D95D56">
      <w:pPr>
        <w:snapToGrid w:val="0"/>
        <w:spacing w:line="360" w:lineRule="exact"/>
        <w:ind w:firstLineChars="450" w:firstLine="945"/>
        <w:jc w:val="left"/>
        <w:rPr>
          <w:rFonts w:ascii="ＭＳ 明朝" w:eastAsia="ＭＳ 明朝" w:hAnsi="ＭＳ 明朝"/>
        </w:rPr>
      </w:pPr>
      <w:r>
        <w:rPr>
          <w:rFonts w:ascii="ＭＳ 明朝" w:eastAsia="ＭＳ 明朝" w:hAnsi="ＭＳ 明朝" w:hint="eastAsia"/>
        </w:rPr>
        <w:t xml:space="preserve">　</w:t>
      </w:r>
      <w:r w:rsidRPr="00494B90">
        <w:rPr>
          <w:rFonts w:ascii="ＭＳ 明朝" w:eastAsia="ＭＳ 明朝" w:hAnsi="ＭＳ 明朝" w:hint="eastAsia"/>
        </w:rPr>
        <w:t xml:space="preserve">委託料上限額　　　　　　</w:t>
      </w:r>
      <w:ins w:id="8" w:author="折笠　琢磨" w:date="2024-03-18T17:15:00Z">
        <w:r w:rsidR="00B73414">
          <w:rPr>
            <w:rFonts w:ascii="ＭＳ 明朝" w:eastAsia="ＭＳ 明朝" w:hAnsi="ＭＳ 明朝" w:hint="eastAsia"/>
          </w:rPr>
          <w:t>160,000,000</w:t>
        </w:r>
      </w:ins>
      <w:del w:id="9" w:author="折笠　琢磨" w:date="2024-03-18T17:15:00Z">
        <w:r w:rsidR="007E00EC" w:rsidDel="00B73414">
          <w:rPr>
            <w:rFonts w:ascii="ＭＳ 明朝" w:eastAsia="ＭＳ 明朝" w:hAnsi="ＭＳ 明朝" w:hint="eastAsia"/>
          </w:rPr>
          <w:delText>○○○</w:delText>
        </w:r>
      </w:del>
      <w:r w:rsidRPr="00494B90">
        <w:rPr>
          <w:rFonts w:ascii="ＭＳ 明朝" w:eastAsia="ＭＳ 明朝" w:hAnsi="ＭＳ 明朝" w:hint="eastAsia"/>
        </w:rPr>
        <w:t>円</w:t>
      </w:r>
    </w:p>
    <w:p w14:paraId="06EE1755" w14:textId="378169EF"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２　前項各号に定める委託料の総額は、</w:t>
      </w:r>
      <w:ins w:id="10" w:author="折笠　琢磨" w:date="2024-03-18T17:16:00Z">
        <w:r w:rsidR="00662DC8">
          <w:rPr>
            <w:rFonts w:ascii="ＭＳ 明朝" w:eastAsia="ＭＳ 明朝" w:hAnsi="ＭＳ 明朝" w:hint="eastAsia"/>
          </w:rPr>
          <w:t>330,000,000</w:t>
        </w:r>
      </w:ins>
      <w:del w:id="11" w:author="折笠　琢磨" w:date="2024-03-18T17:15:00Z">
        <w:r w:rsidR="007E00EC" w:rsidDel="00662DC8">
          <w:rPr>
            <w:rFonts w:ascii="ＭＳ 明朝" w:eastAsia="ＭＳ 明朝" w:hAnsi="ＭＳ 明朝" w:hint="eastAsia"/>
          </w:rPr>
          <w:delText>○○○</w:delText>
        </w:r>
      </w:del>
      <w:r w:rsidRPr="00494B90">
        <w:rPr>
          <w:rFonts w:ascii="ＭＳ 明朝" w:eastAsia="ＭＳ 明朝" w:hAnsi="ＭＳ 明朝" w:hint="eastAsia"/>
        </w:rPr>
        <w:t>円（消費税及び地方消費税を含む。）を上限とする。</w:t>
      </w:r>
    </w:p>
    <w:p w14:paraId="7701BCE4" w14:textId="77777777" w:rsidR="00571ACB" w:rsidRPr="00494B90" w:rsidRDefault="00571ACB" w:rsidP="00571ACB">
      <w:pPr>
        <w:snapToGrid w:val="0"/>
        <w:spacing w:line="360" w:lineRule="exact"/>
        <w:jc w:val="left"/>
        <w:rPr>
          <w:rFonts w:ascii="ＭＳ 明朝" w:eastAsia="ＭＳ 明朝" w:hAnsi="ＭＳ 明朝"/>
        </w:rPr>
      </w:pPr>
    </w:p>
    <w:p w14:paraId="18B86CB1"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第５</w:t>
      </w:r>
      <w:r w:rsidRPr="00494B90">
        <w:rPr>
          <w:rFonts w:ascii="ＭＳ 明朝" w:eastAsia="ＭＳ 明朝" w:hAnsi="ＭＳ 明朝"/>
        </w:rPr>
        <w:t>条（各個別契約</w:t>
      </w:r>
      <w:r w:rsidRPr="00494B90">
        <w:rPr>
          <w:rFonts w:ascii="ＭＳ 明朝" w:eastAsia="ＭＳ 明朝" w:hAnsi="ＭＳ 明朝" w:hint="eastAsia"/>
        </w:rPr>
        <w:t>とその契約時期</w:t>
      </w:r>
      <w:r w:rsidRPr="00494B90">
        <w:rPr>
          <w:rFonts w:ascii="ＭＳ 明朝" w:eastAsia="ＭＳ 明朝" w:hAnsi="ＭＳ 明朝"/>
        </w:rPr>
        <w:t>）</w:t>
      </w:r>
    </w:p>
    <w:p w14:paraId="762E917F" w14:textId="1FB2307F"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lastRenderedPageBreak/>
        <w:t>協会及び受注者は、本基本契約締結後、協議の上、適切な時期に個別契約（業務委託契約）を締結するものとする。ただし、前条第１号に定める</w:t>
      </w:r>
      <w:r w:rsidR="00F15FFA">
        <w:rPr>
          <w:rFonts w:ascii="ＭＳ 明朝" w:eastAsia="ＭＳ 明朝" w:hAnsi="ＭＳ 明朝" w:hint="eastAsia"/>
        </w:rPr>
        <w:t>基本計画</w:t>
      </w:r>
      <w:r w:rsidRPr="009A5CA5">
        <w:rPr>
          <w:rFonts w:ascii="ＭＳ 明朝" w:eastAsia="ＭＳ 明朝" w:hAnsi="ＭＳ 明朝" w:hint="eastAsia"/>
        </w:rPr>
        <w:t>に関する</w:t>
      </w:r>
      <w:r w:rsidRPr="00494B90">
        <w:rPr>
          <w:rFonts w:ascii="ＭＳ 明朝" w:eastAsia="ＭＳ 明朝" w:hAnsi="ＭＳ 明朝" w:hint="eastAsia"/>
        </w:rPr>
        <w:t>個別契約は、本基本契約と同時に締結するものとする。</w:t>
      </w:r>
    </w:p>
    <w:p w14:paraId="7390B51D" w14:textId="77777777" w:rsidR="00571ACB" w:rsidRPr="00494B90" w:rsidRDefault="00571ACB" w:rsidP="00571ACB">
      <w:pPr>
        <w:snapToGrid w:val="0"/>
        <w:spacing w:line="360" w:lineRule="exact"/>
        <w:ind w:firstLineChars="100" w:firstLine="210"/>
        <w:jc w:val="left"/>
        <w:rPr>
          <w:rFonts w:ascii="ＭＳ 明朝" w:eastAsia="ＭＳ 明朝" w:hAnsi="ＭＳ 明朝"/>
        </w:rPr>
      </w:pPr>
    </w:p>
    <w:p w14:paraId="1180FCAB"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第６</w:t>
      </w:r>
      <w:r w:rsidRPr="00494B90">
        <w:rPr>
          <w:rFonts w:ascii="ＭＳ 明朝" w:eastAsia="ＭＳ 明朝" w:hAnsi="ＭＳ 明朝"/>
        </w:rPr>
        <w:t>条（上限額の遵守）</w:t>
      </w:r>
    </w:p>
    <w:p w14:paraId="1C69EB96"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受注者は、個別契約の締結に先立ち、委託料</w:t>
      </w:r>
      <w:r>
        <w:rPr>
          <w:rFonts w:ascii="ＭＳ 明朝" w:eastAsia="ＭＳ 明朝" w:hAnsi="ＭＳ 明朝" w:hint="eastAsia"/>
        </w:rPr>
        <w:t>を</w:t>
      </w:r>
      <w:r w:rsidRPr="00494B90">
        <w:rPr>
          <w:rFonts w:ascii="ＭＳ 明朝" w:eastAsia="ＭＳ 明朝" w:hAnsi="ＭＳ 明朝" w:hint="eastAsia"/>
        </w:rPr>
        <w:t>第４条各号の上限額の範囲内で</w:t>
      </w:r>
      <w:r>
        <w:rPr>
          <w:rFonts w:ascii="ＭＳ 明朝" w:eastAsia="ＭＳ 明朝" w:hAnsi="ＭＳ 明朝" w:hint="eastAsia"/>
        </w:rPr>
        <w:t>定めた見積書を</w:t>
      </w:r>
      <w:r w:rsidRPr="00494B90">
        <w:rPr>
          <w:rFonts w:ascii="ＭＳ 明朝" w:eastAsia="ＭＳ 明朝" w:hAnsi="ＭＳ 明朝" w:hint="eastAsia"/>
        </w:rPr>
        <w:t>積算根拠</w:t>
      </w:r>
      <w:r>
        <w:rPr>
          <w:rFonts w:ascii="ＭＳ 明朝" w:eastAsia="ＭＳ 明朝" w:hAnsi="ＭＳ 明朝" w:hint="eastAsia"/>
        </w:rPr>
        <w:t>を含めて協会に</w:t>
      </w:r>
      <w:r w:rsidRPr="00494B90">
        <w:rPr>
          <w:rFonts w:ascii="ＭＳ 明朝" w:eastAsia="ＭＳ 明朝" w:hAnsi="ＭＳ 明朝" w:hint="eastAsia"/>
        </w:rPr>
        <w:t>提出するものとする。</w:t>
      </w:r>
    </w:p>
    <w:p w14:paraId="267FAD90" w14:textId="77777777" w:rsidR="00571ACB" w:rsidRPr="00494B90" w:rsidRDefault="00571ACB" w:rsidP="00571ACB">
      <w:pPr>
        <w:snapToGrid w:val="0"/>
        <w:spacing w:line="360" w:lineRule="exact"/>
        <w:ind w:left="210" w:hangingChars="100" w:hanging="210"/>
        <w:jc w:val="left"/>
        <w:rPr>
          <w:rFonts w:ascii="ＭＳ 明朝" w:eastAsia="ＭＳ 明朝" w:hAnsi="ＭＳ 明朝"/>
        </w:rPr>
      </w:pPr>
      <w:r w:rsidRPr="00494B90">
        <w:rPr>
          <w:rFonts w:ascii="ＭＳ 明朝" w:eastAsia="ＭＳ 明朝" w:hAnsi="ＭＳ 明朝" w:hint="eastAsia"/>
        </w:rPr>
        <w:t>２　協会は、前項の見積書を踏まえて受注者と業務内容及び委託料について協議し、これらを確定のうえ個別契約を締結するものとする。</w:t>
      </w:r>
    </w:p>
    <w:p w14:paraId="0B323F83" w14:textId="2B685ED7" w:rsidR="00571ACB" w:rsidRPr="00494B90" w:rsidRDefault="00571ACB" w:rsidP="00571ACB">
      <w:pPr>
        <w:snapToGrid w:val="0"/>
        <w:spacing w:line="360" w:lineRule="exact"/>
        <w:ind w:left="210" w:hangingChars="100" w:hanging="210"/>
        <w:jc w:val="left"/>
        <w:rPr>
          <w:rFonts w:ascii="ＭＳ 明朝" w:eastAsia="ＭＳ 明朝" w:hAnsi="ＭＳ 明朝"/>
        </w:rPr>
      </w:pPr>
      <w:r w:rsidRPr="00494B90">
        <w:rPr>
          <w:rFonts w:ascii="ＭＳ 明朝" w:eastAsia="ＭＳ 明朝" w:hAnsi="ＭＳ 明朝" w:hint="eastAsia"/>
        </w:rPr>
        <w:t>３　受注者は、各個別契約の実施に際し、委託料の変更が生じることがない</w:t>
      </w:r>
      <w:r w:rsidR="009A5CA5">
        <w:rPr>
          <w:rFonts w:ascii="ＭＳ 明朝" w:eastAsia="ＭＳ 明朝" w:hAnsi="ＭＳ 明朝" w:hint="eastAsia"/>
        </w:rPr>
        <w:t>よう</w:t>
      </w:r>
      <w:r w:rsidRPr="00494B90">
        <w:rPr>
          <w:rFonts w:ascii="ＭＳ 明朝" w:eastAsia="ＭＳ 明朝" w:hAnsi="ＭＳ 明朝" w:hint="eastAsia"/>
        </w:rPr>
        <w:t>に最善の</w:t>
      </w:r>
      <w:r w:rsidRPr="00494B90">
        <w:rPr>
          <w:rFonts w:ascii="ＭＳ 明朝" w:eastAsia="ＭＳ 明朝" w:hAnsi="ＭＳ 明朝"/>
        </w:rPr>
        <w:t>努力をす</w:t>
      </w:r>
      <w:r w:rsidRPr="00494B90">
        <w:rPr>
          <w:rFonts w:ascii="ＭＳ 明朝" w:eastAsia="ＭＳ 明朝" w:hAnsi="ＭＳ 明朝" w:hint="eastAsia"/>
        </w:rPr>
        <w:t>るものとする。</w:t>
      </w:r>
    </w:p>
    <w:p w14:paraId="21BB4209" w14:textId="77777777" w:rsidR="00571ACB" w:rsidRPr="00494B90" w:rsidRDefault="00571ACB" w:rsidP="00571ACB">
      <w:pPr>
        <w:snapToGrid w:val="0"/>
        <w:spacing w:line="360" w:lineRule="exact"/>
        <w:jc w:val="left"/>
        <w:rPr>
          <w:rFonts w:ascii="ＭＳ 明朝" w:eastAsia="ＭＳ 明朝" w:hAnsi="ＭＳ 明朝"/>
        </w:rPr>
      </w:pPr>
    </w:p>
    <w:p w14:paraId="27E104A6"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第７条</w:t>
      </w:r>
      <w:r w:rsidRPr="00494B90">
        <w:rPr>
          <w:rFonts w:ascii="ＭＳ 明朝" w:eastAsia="ＭＳ 明朝" w:hAnsi="ＭＳ 明朝"/>
        </w:rPr>
        <w:t>（契約の不締結</w:t>
      </w:r>
      <w:r w:rsidRPr="00494B90">
        <w:rPr>
          <w:rFonts w:ascii="ＭＳ 明朝" w:eastAsia="ＭＳ 明朝" w:hAnsi="ＭＳ 明朝" w:hint="eastAsia"/>
        </w:rPr>
        <w:t>）</w:t>
      </w:r>
    </w:p>
    <w:p w14:paraId="7E7C22AD" w14:textId="77777777" w:rsidR="00571ACB" w:rsidRPr="00494B90" w:rsidRDefault="00571ACB" w:rsidP="00571ACB">
      <w:pPr>
        <w:snapToGrid w:val="0"/>
        <w:spacing w:line="360" w:lineRule="exact"/>
        <w:ind w:firstLineChars="200" w:firstLine="420"/>
        <w:jc w:val="left"/>
        <w:rPr>
          <w:rFonts w:ascii="ＭＳ 明朝" w:eastAsia="ＭＳ 明朝" w:hAnsi="ＭＳ 明朝"/>
        </w:rPr>
      </w:pPr>
      <w:r w:rsidRPr="00494B90">
        <w:rPr>
          <w:rFonts w:ascii="ＭＳ 明朝" w:eastAsia="ＭＳ 明朝" w:hAnsi="ＭＳ 明朝" w:hint="eastAsia"/>
        </w:rPr>
        <w:t>協会</w:t>
      </w:r>
      <w:r w:rsidRPr="00494B90">
        <w:rPr>
          <w:rFonts w:ascii="ＭＳ 明朝" w:eastAsia="ＭＳ 明朝" w:hAnsi="ＭＳ 明朝"/>
        </w:rPr>
        <w:t>は、次に掲げる場合は、</w:t>
      </w:r>
      <w:r>
        <w:rPr>
          <w:rFonts w:ascii="ＭＳ 明朝" w:eastAsia="ＭＳ 明朝" w:hAnsi="ＭＳ 明朝" w:hint="eastAsia"/>
        </w:rPr>
        <w:t>受注者と</w:t>
      </w:r>
      <w:r w:rsidRPr="00494B90">
        <w:rPr>
          <w:rFonts w:ascii="ＭＳ 明朝" w:eastAsia="ＭＳ 明朝" w:hAnsi="ＭＳ 明朝"/>
        </w:rPr>
        <w:t>個別契約を締結しないことができる。</w:t>
      </w:r>
    </w:p>
    <w:p w14:paraId="7B4B46E6" w14:textId="77777777" w:rsidR="00571ACB" w:rsidRPr="00494B90" w:rsidRDefault="00571ACB" w:rsidP="00571ACB">
      <w:pPr>
        <w:snapToGrid w:val="0"/>
        <w:spacing w:line="360" w:lineRule="exact"/>
        <w:ind w:firstLineChars="200" w:firstLine="420"/>
        <w:jc w:val="left"/>
        <w:rPr>
          <w:rFonts w:ascii="ＭＳ 明朝" w:eastAsia="ＭＳ 明朝" w:hAnsi="ＭＳ 明朝"/>
        </w:rPr>
      </w:pPr>
      <w:r w:rsidRPr="00494B90">
        <w:rPr>
          <w:rFonts w:ascii="ＭＳ 明朝" w:eastAsia="ＭＳ 明朝" w:hAnsi="ＭＳ 明朝" w:hint="eastAsia"/>
        </w:rPr>
        <w:t>（１）</w:t>
      </w:r>
      <w:r w:rsidRPr="00494B90">
        <w:rPr>
          <w:rFonts w:ascii="ＭＳ 明朝" w:eastAsia="ＭＳ 明朝" w:hAnsi="ＭＳ 明朝"/>
        </w:rPr>
        <w:t>予算等の措置が講じられていないとき。</w:t>
      </w:r>
    </w:p>
    <w:p w14:paraId="11EBCFBB" w14:textId="77777777" w:rsidR="00571ACB" w:rsidRPr="00494B90" w:rsidRDefault="00571ACB" w:rsidP="00571ACB">
      <w:pPr>
        <w:snapToGrid w:val="0"/>
        <w:spacing w:line="360" w:lineRule="exact"/>
        <w:ind w:firstLineChars="200" w:firstLine="420"/>
        <w:jc w:val="left"/>
        <w:rPr>
          <w:rFonts w:ascii="ＭＳ 明朝" w:eastAsia="ＭＳ 明朝" w:hAnsi="ＭＳ 明朝"/>
        </w:rPr>
      </w:pPr>
      <w:r w:rsidRPr="00494B90">
        <w:rPr>
          <w:rFonts w:ascii="ＭＳ 明朝" w:eastAsia="ＭＳ 明朝" w:hAnsi="ＭＳ 明朝" w:hint="eastAsia"/>
        </w:rPr>
        <w:t>（２）</w:t>
      </w:r>
      <w:r w:rsidRPr="00494B90">
        <w:rPr>
          <w:rFonts w:ascii="ＭＳ 明朝" w:eastAsia="ＭＳ 明朝" w:hAnsi="ＭＳ 明朝"/>
        </w:rPr>
        <w:t>受注者の経営状態が健全でないと認められるとき。</w:t>
      </w:r>
    </w:p>
    <w:p w14:paraId="1E8CFB3F" w14:textId="77777777" w:rsidR="00571ACB" w:rsidRPr="00494B90" w:rsidRDefault="00571ACB" w:rsidP="00571ACB">
      <w:pPr>
        <w:snapToGrid w:val="0"/>
        <w:spacing w:line="360" w:lineRule="exact"/>
        <w:ind w:leftChars="200" w:left="1050" w:hangingChars="300" w:hanging="630"/>
        <w:jc w:val="left"/>
        <w:rPr>
          <w:rFonts w:ascii="ＭＳ 明朝" w:eastAsia="ＭＳ 明朝" w:hAnsi="ＭＳ 明朝"/>
        </w:rPr>
      </w:pPr>
      <w:r w:rsidRPr="00494B90">
        <w:rPr>
          <w:rFonts w:ascii="ＭＳ 明朝" w:eastAsia="ＭＳ 明朝" w:hAnsi="ＭＳ 明朝" w:hint="eastAsia"/>
        </w:rPr>
        <w:t>（３）</w:t>
      </w:r>
      <w:r w:rsidRPr="00494B90">
        <w:rPr>
          <w:rFonts w:ascii="ＭＳ 明朝" w:eastAsia="ＭＳ 明朝" w:hAnsi="ＭＳ 明朝"/>
        </w:rPr>
        <w:t>受注者が本基本契約</w:t>
      </w:r>
      <w:r w:rsidRPr="00494B90">
        <w:rPr>
          <w:rFonts w:ascii="ＭＳ 明朝" w:eastAsia="ＭＳ 明朝" w:hAnsi="ＭＳ 明朝" w:hint="eastAsia"/>
        </w:rPr>
        <w:t>又は先行する個別契約</w:t>
      </w:r>
      <w:r w:rsidRPr="00494B90">
        <w:rPr>
          <w:rFonts w:ascii="ＭＳ 明朝" w:eastAsia="ＭＳ 明朝" w:hAnsi="ＭＳ 明朝"/>
        </w:rPr>
        <w:t>のいずれかの条項に違反し、相当期間を定めて催告をしても是</w:t>
      </w:r>
      <w:r w:rsidRPr="00494B90">
        <w:rPr>
          <w:rFonts w:ascii="ＭＳ 明朝" w:eastAsia="ＭＳ 明朝" w:hAnsi="ＭＳ 明朝" w:hint="eastAsia"/>
        </w:rPr>
        <w:t>正しないとき。</w:t>
      </w:r>
    </w:p>
    <w:p w14:paraId="218F7036" w14:textId="597A3B3E" w:rsidR="00571ACB" w:rsidRPr="00494B90" w:rsidRDefault="00571ACB" w:rsidP="00571ACB">
      <w:pPr>
        <w:snapToGrid w:val="0"/>
        <w:spacing w:line="360" w:lineRule="exact"/>
        <w:ind w:firstLineChars="200" w:firstLine="420"/>
        <w:jc w:val="left"/>
        <w:rPr>
          <w:rFonts w:ascii="ＭＳ 明朝" w:eastAsia="ＭＳ 明朝" w:hAnsi="ＭＳ 明朝"/>
        </w:rPr>
      </w:pPr>
      <w:bookmarkStart w:id="12" w:name="_Hlk134511296"/>
      <w:r w:rsidRPr="00494B90">
        <w:rPr>
          <w:rFonts w:ascii="ＭＳ 明朝" w:eastAsia="ＭＳ 明朝" w:hAnsi="ＭＳ 明朝" w:hint="eastAsia"/>
        </w:rPr>
        <w:t>（４）受注者が第９条第１項に定める事由に該当するとき</w:t>
      </w:r>
      <w:r w:rsidR="009A5CA5">
        <w:rPr>
          <w:rFonts w:ascii="ＭＳ 明朝" w:eastAsia="ＭＳ 明朝" w:hAnsi="ＭＳ 明朝" w:hint="eastAsia"/>
        </w:rPr>
        <w:t>。</w:t>
      </w:r>
    </w:p>
    <w:bookmarkEnd w:id="12"/>
    <w:p w14:paraId="16D096AB" w14:textId="77777777" w:rsidR="00571ACB" w:rsidRPr="00494B90" w:rsidRDefault="00571ACB" w:rsidP="00571ACB">
      <w:pPr>
        <w:snapToGrid w:val="0"/>
        <w:spacing w:line="360" w:lineRule="exact"/>
        <w:ind w:firstLineChars="100" w:firstLine="210"/>
        <w:jc w:val="left"/>
        <w:rPr>
          <w:rFonts w:ascii="ＭＳ 明朝" w:eastAsia="ＭＳ 明朝" w:hAnsi="ＭＳ 明朝"/>
        </w:rPr>
      </w:pPr>
      <w:r w:rsidRPr="00494B90">
        <w:rPr>
          <w:rFonts w:ascii="ＭＳ 明朝" w:eastAsia="ＭＳ 明朝" w:hAnsi="ＭＳ 明朝" w:hint="eastAsia"/>
          <w:color w:val="FF0000"/>
        </w:rPr>
        <w:t xml:space="preserve">　</w:t>
      </w:r>
      <w:r w:rsidRPr="00494B90">
        <w:rPr>
          <w:rFonts w:ascii="ＭＳ 明朝" w:eastAsia="ＭＳ 明朝" w:hAnsi="ＭＳ 明朝" w:hint="eastAsia"/>
        </w:rPr>
        <w:t>（５）</w:t>
      </w:r>
      <w:r w:rsidRPr="00494B90">
        <w:rPr>
          <w:rFonts w:ascii="ＭＳ 明朝" w:eastAsia="ＭＳ 明朝" w:hAnsi="ＭＳ 明朝"/>
        </w:rPr>
        <w:t>その他受注者と個別契約を締結することが不適切であると認められるとき。</w:t>
      </w:r>
    </w:p>
    <w:p w14:paraId="5B30E9CC"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 xml:space="preserve">２　</w:t>
      </w:r>
      <w:r w:rsidRPr="00494B90">
        <w:rPr>
          <w:rFonts w:ascii="ＭＳ 明朝" w:eastAsia="ＭＳ 明朝" w:hAnsi="ＭＳ 明朝"/>
        </w:rPr>
        <w:t>受注者は、次に掲げる場合に限り、</w:t>
      </w:r>
      <w:r>
        <w:rPr>
          <w:rFonts w:ascii="ＭＳ 明朝" w:eastAsia="ＭＳ 明朝" w:hAnsi="ＭＳ 明朝" w:hint="eastAsia"/>
        </w:rPr>
        <w:t>協会と</w:t>
      </w:r>
      <w:r w:rsidRPr="00494B90">
        <w:rPr>
          <w:rFonts w:ascii="ＭＳ 明朝" w:eastAsia="ＭＳ 明朝" w:hAnsi="ＭＳ 明朝"/>
        </w:rPr>
        <w:t>個別契約を締結しないことができる。</w:t>
      </w:r>
    </w:p>
    <w:p w14:paraId="7E86227A" w14:textId="77777777" w:rsidR="00571ACB" w:rsidRPr="00494B90" w:rsidRDefault="00571ACB" w:rsidP="00571ACB">
      <w:pPr>
        <w:snapToGrid w:val="0"/>
        <w:spacing w:line="360" w:lineRule="exact"/>
        <w:ind w:firstLineChars="200" w:firstLine="420"/>
        <w:jc w:val="left"/>
        <w:rPr>
          <w:rFonts w:ascii="ＭＳ 明朝" w:eastAsia="ＭＳ 明朝" w:hAnsi="ＭＳ 明朝"/>
        </w:rPr>
      </w:pPr>
      <w:r w:rsidRPr="00494B90">
        <w:rPr>
          <w:rFonts w:ascii="ＭＳ 明朝" w:eastAsia="ＭＳ 明朝" w:hAnsi="ＭＳ 明朝" w:hint="eastAsia"/>
        </w:rPr>
        <w:t>（１）</w:t>
      </w:r>
      <w:r w:rsidRPr="00494B90">
        <w:rPr>
          <w:rFonts w:ascii="ＭＳ 明朝" w:eastAsia="ＭＳ 明朝" w:hAnsi="ＭＳ 明朝"/>
        </w:rPr>
        <w:t>協会の承諾を得たとき。</w:t>
      </w:r>
    </w:p>
    <w:p w14:paraId="7AE5ADAF" w14:textId="77777777" w:rsidR="00571ACB" w:rsidRPr="00494B90" w:rsidRDefault="00571ACB" w:rsidP="00571ACB">
      <w:pPr>
        <w:snapToGrid w:val="0"/>
        <w:spacing w:line="360" w:lineRule="exact"/>
        <w:ind w:firstLineChars="200" w:firstLine="420"/>
        <w:jc w:val="left"/>
        <w:rPr>
          <w:rFonts w:ascii="ＭＳ 明朝" w:eastAsia="ＭＳ 明朝" w:hAnsi="ＭＳ 明朝"/>
        </w:rPr>
      </w:pPr>
      <w:r w:rsidRPr="00494B90">
        <w:rPr>
          <w:rFonts w:ascii="ＭＳ 明朝" w:eastAsia="ＭＳ 明朝" w:hAnsi="ＭＳ 明朝" w:hint="eastAsia"/>
        </w:rPr>
        <w:t>（２）</w:t>
      </w:r>
      <w:r w:rsidRPr="00494B90">
        <w:rPr>
          <w:rFonts w:ascii="ＭＳ 明朝" w:eastAsia="ＭＳ 明朝" w:hAnsi="ＭＳ 明朝"/>
        </w:rPr>
        <w:t>天災その他避けることができない事変のため個別契約を締結することができな</w:t>
      </w:r>
      <w:r w:rsidRPr="00494B90">
        <w:rPr>
          <w:rFonts w:ascii="ＭＳ 明朝" w:eastAsia="ＭＳ 明朝" w:hAnsi="ＭＳ 明朝" w:hint="eastAsia"/>
        </w:rPr>
        <w:t>いと</w:t>
      </w:r>
      <w:r w:rsidRPr="00494B90">
        <w:rPr>
          <w:rFonts w:ascii="ＭＳ 明朝" w:eastAsia="ＭＳ 明朝" w:hAnsi="ＭＳ 明朝"/>
        </w:rPr>
        <w:t>き</w:t>
      </w:r>
      <w:r w:rsidRPr="00494B90">
        <w:rPr>
          <w:rFonts w:ascii="ＭＳ 明朝" w:eastAsia="ＭＳ 明朝" w:hAnsi="ＭＳ 明朝" w:hint="eastAsia"/>
        </w:rPr>
        <w:t>。</w:t>
      </w:r>
    </w:p>
    <w:p w14:paraId="58450D15" w14:textId="6578A95C" w:rsidR="00571ACB" w:rsidRPr="00494B90" w:rsidRDefault="00571ACB" w:rsidP="00571ACB">
      <w:pPr>
        <w:snapToGrid w:val="0"/>
        <w:spacing w:line="360" w:lineRule="exact"/>
        <w:ind w:firstLineChars="200" w:firstLine="420"/>
        <w:jc w:val="left"/>
        <w:rPr>
          <w:rFonts w:ascii="ＭＳ 明朝" w:eastAsia="ＭＳ 明朝" w:hAnsi="ＭＳ 明朝"/>
        </w:rPr>
      </w:pPr>
      <w:r w:rsidRPr="00494B90">
        <w:rPr>
          <w:rFonts w:ascii="ＭＳ 明朝" w:eastAsia="ＭＳ 明朝" w:hAnsi="ＭＳ 明朝" w:hint="eastAsia"/>
        </w:rPr>
        <w:t>（３）協会が第９条第１項に定める事由に該当するとき</w:t>
      </w:r>
      <w:r w:rsidR="009A5CA5">
        <w:rPr>
          <w:rFonts w:ascii="ＭＳ 明朝" w:eastAsia="ＭＳ 明朝" w:hAnsi="ＭＳ 明朝" w:hint="eastAsia"/>
        </w:rPr>
        <w:t>。</w:t>
      </w:r>
    </w:p>
    <w:p w14:paraId="6C13B7DE" w14:textId="77777777" w:rsidR="00571ACB" w:rsidRPr="00494B90" w:rsidRDefault="00571ACB" w:rsidP="00571ACB">
      <w:pPr>
        <w:snapToGrid w:val="0"/>
        <w:spacing w:line="360" w:lineRule="exact"/>
        <w:jc w:val="left"/>
        <w:rPr>
          <w:rFonts w:ascii="ＭＳ 明朝" w:eastAsia="ＭＳ 明朝" w:hAnsi="ＭＳ 明朝"/>
        </w:rPr>
      </w:pPr>
    </w:p>
    <w:p w14:paraId="4B81A64D"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第８条</w:t>
      </w:r>
      <w:r w:rsidRPr="00494B90">
        <w:rPr>
          <w:rFonts w:ascii="ＭＳ 明朝" w:eastAsia="ＭＳ 明朝" w:hAnsi="ＭＳ 明朝"/>
        </w:rPr>
        <w:t>（協会の解除権）</w:t>
      </w:r>
    </w:p>
    <w:p w14:paraId="47D5AC1E"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協会</w:t>
      </w:r>
      <w:r w:rsidRPr="00494B90">
        <w:rPr>
          <w:rFonts w:ascii="ＭＳ 明朝" w:eastAsia="ＭＳ 明朝" w:hAnsi="ＭＳ 明朝"/>
        </w:rPr>
        <w:t>は、</w:t>
      </w:r>
      <w:r>
        <w:rPr>
          <w:rFonts w:ascii="ＭＳ 明朝" w:eastAsia="ＭＳ 明朝" w:hAnsi="ＭＳ 明朝" w:hint="eastAsia"/>
        </w:rPr>
        <w:t>受注者が</w:t>
      </w:r>
      <w:r w:rsidRPr="00494B90">
        <w:rPr>
          <w:rFonts w:ascii="ＭＳ 明朝" w:eastAsia="ＭＳ 明朝" w:hAnsi="ＭＳ 明朝"/>
        </w:rPr>
        <w:t>前条第</w:t>
      </w:r>
      <w:r w:rsidRPr="00494B90">
        <w:rPr>
          <w:rFonts w:ascii="ＭＳ 明朝" w:eastAsia="ＭＳ 明朝" w:hAnsi="ＭＳ 明朝" w:hint="eastAsia"/>
        </w:rPr>
        <w:t>１</w:t>
      </w:r>
      <w:r w:rsidRPr="00494B90">
        <w:rPr>
          <w:rFonts w:ascii="ＭＳ 明朝" w:eastAsia="ＭＳ 明朝" w:hAnsi="ＭＳ 明朝"/>
        </w:rPr>
        <w:t>項の各号のいずれかに該当する場合には、何らの催告を要することな</w:t>
      </w:r>
      <w:r w:rsidRPr="00494B90">
        <w:rPr>
          <w:rFonts w:ascii="ＭＳ 明朝" w:eastAsia="ＭＳ 明朝" w:hAnsi="ＭＳ 明朝" w:hint="eastAsia"/>
        </w:rPr>
        <w:t>く本</w:t>
      </w:r>
      <w:r w:rsidRPr="00494B90">
        <w:rPr>
          <w:rFonts w:ascii="ＭＳ 明朝" w:eastAsia="ＭＳ 明朝" w:hAnsi="ＭＳ 明朝"/>
        </w:rPr>
        <w:t>基本契約を解除することができる。</w:t>
      </w:r>
    </w:p>
    <w:p w14:paraId="6B38D410"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 xml:space="preserve">２　</w:t>
      </w:r>
      <w:r w:rsidRPr="00494B90">
        <w:rPr>
          <w:rFonts w:ascii="ＭＳ 明朝" w:eastAsia="ＭＳ 明朝" w:hAnsi="ＭＳ 明朝"/>
        </w:rPr>
        <w:t>協会は、受注者に対し、前項の解除に伴い協会に生じた損害</w:t>
      </w:r>
      <w:r>
        <w:rPr>
          <w:rFonts w:ascii="ＭＳ 明朝" w:eastAsia="ＭＳ 明朝" w:hAnsi="ＭＳ 明朝" w:hint="eastAsia"/>
        </w:rPr>
        <w:t>の</w:t>
      </w:r>
      <w:r w:rsidRPr="00494B90">
        <w:rPr>
          <w:rFonts w:ascii="ＭＳ 明朝" w:eastAsia="ＭＳ 明朝" w:hAnsi="ＭＳ 明朝"/>
        </w:rPr>
        <w:t>賠償を請求する</w:t>
      </w:r>
      <w:r w:rsidRPr="00494B90">
        <w:rPr>
          <w:rFonts w:ascii="ＭＳ 明朝" w:eastAsia="ＭＳ 明朝" w:hAnsi="ＭＳ 明朝" w:hint="eastAsia"/>
        </w:rPr>
        <w:t>ことができる。</w:t>
      </w:r>
    </w:p>
    <w:p w14:paraId="7E2C497E" w14:textId="77777777" w:rsidR="00571ACB" w:rsidRPr="00494B90" w:rsidRDefault="00571ACB" w:rsidP="00571ACB">
      <w:pPr>
        <w:snapToGrid w:val="0"/>
        <w:spacing w:line="360" w:lineRule="exact"/>
        <w:jc w:val="left"/>
        <w:rPr>
          <w:rFonts w:ascii="ＭＳ 明朝" w:eastAsia="ＭＳ 明朝" w:hAnsi="ＭＳ 明朝"/>
          <w:color w:val="FF0000"/>
        </w:rPr>
      </w:pPr>
    </w:p>
    <w:p w14:paraId="040C6555" w14:textId="77777777" w:rsidR="00571ACB" w:rsidRPr="00494B90" w:rsidRDefault="00571ACB" w:rsidP="00571ACB">
      <w:pPr>
        <w:spacing w:line="360" w:lineRule="exact"/>
        <w:rPr>
          <w:rFonts w:ascii="ＭＳ 明朝" w:eastAsia="ＭＳ 明朝" w:hAnsi="ＭＳ 明朝"/>
          <w:szCs w:val="21"/>
        </w:rPr>
      </w:pPr>
      <w:r w:rsidRPr="00494B90">
        <w:rPr>
          <w:rFonts w:ascii="ＭＳ 明朝" w:eastAsia="ＭＳ 明朝" w:hAnsi="ＭＳ 明朝" w:hint="eastAsia"/>
          <w:szCs w:val="21"/>
        </w:rPr>
        <w:t>第９条（暴力団排除に伴う契約の解除）</w:t>
      </w:r>
    </w:p>
    <w:p w14:paraId="6A981969" w14:textId="4A4ADD63" w:rsidR="00571ACB" w:rsidRPr="00494B90" w:rsidRDefault="00571ACB" w:rsidP="00571ACB">
      <w:pPr>
        <w:spacing w:line="360" w:lineRule="exact"/>
        <w:ind w:leftChars="100" w:left="210" w:firstLineChars="100" w:firstLine="210"/>
        <w:rPr>
          <w:rFonts w:ascii="ＭＳ 明朝" w:eastAsia="ＭＳ 明朝" w:hAnsi="ＭＳ 明朝" w:cs="Arial"/>
          <w:szCs w:val="21"/>
        </w:rPr>
      </w:pPr>
      <w:r w:rsidRPr="00494B90">
        <w:rPr>
          <w:rFonts w:ascii="ＭＳ 明朝" w:eastAsia="ＭＳ 明朝" w:hAnsi="ＭＳ 明朝" w:cs="Arial" w:hint="eastAsia"/>
          <w:szCs w:val="21"/>
        </w:rPr>
        <w:t>協会及び受注者は</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相手方又は相手方の代表者</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責任者若しくは実質的に経営権を有する者が次の各号のいずれかに該当する場合</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何らの催告を要さずに</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直ちに本基本契約又は個別契約の全部又は一部を解除することが</w:t>
      </w:r>
      <w:r>
        <w:rPr>
          <w:rFonts w:ascii="ＭＳ 明朝" w:eastAsia="ＭＳ 明朝" w:hAnsi="ＭＳ 明朝" w:cs="Arial" w:hint="eastAsia"/>
          <w:szCs w:val="21"/>
        </w:rPr>
        <w:t>でき</w:t>
      </w:r>
      <w:r w:rsidRPr="00494B90">
        <w:rPr>
          <w:rFonts w:ascii="ＭＳ 明朝" w:eastAsia="ＭＳ 明朝" w:hAnsi="ＭＳ 明朝" w:cs="Arial" w:hint="eastAsia"/>
          <w:szCs w:val="21"/>
        </w:rPr>
        <w:t>るものとする。</w:t>
      </w:r>
    </w:p>
    <w:p w14:paraId="6813BF70" w14:textId="3C153E8F"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t>（１）暴力団</w:t>
      </w:r>
      <w:r w:rsidR="009A5CA5">
        <w:rPr>
          <w:rFonts w:ascii="ＭＳ 明朝" w:eastAsia="ＭＳ 明朝" w:hAnsi="ＭＳ 明朝" w:hint="eastAsia"/>
          <w:szCs w:val="21"/>
        </w:rPr>
        <w:t>、</w:t>
      </w:r>
      <w:r w:rsidRPr="00494B90">
        <w:rPr>
          <w:rFonts w:ascii="ＭＳ 明朝" w:eastAsia="ＭＳ 明朝" w:hAnsi="ＭＳ 明朝" w:hint="eastAsia"/>
          <w:szCs w:val="21"/>
        </w:rPr>
        <w:t>暴力団員</w:t>
      </w:r>
      <w:r w:rsidR="009A5CA5">
        <w:rPr>
          <w:rFonts w:ascii="ＭＳ 明朝" w:eastAsia="ＭＳ 明朝" w:hAnsi="ＭＳ 明朝" w:hint="eastAsia"/>
          <w:szCs w:val="21"/>
        </w:rPr>
        <w:t>、</w:t>
      </w:r>
      <w:r w:rsidRPr="00494B90">
        <w:rPr>
          <w:rFonts w:ascii="ＭＳ 明朝" w:eastAsia="ＭＳ 明朝" w:hAnsi="ＭＳ 明朝" w:hint="eastAsia"/>
          <w:szCs w:val="21"/>
        </w:rPr>
        <w:t>暴力団準構成員</w:t>
      </w:r>
      <w:r w:rsidR="009A5CA5">
        <w:rPr>
          <w:rFonts w:ascii="ＭＳ 明朝" w:eastAsia="ＭＳ 明朝" w:hAnsi="ＭＳ 明朝" w:hint="eastAsia"/>
          <w:szCs w:val="21"/>
        </w:rPr>
        <w:t>、</w:t>
      </w:r>
      <w:r w:rsidRPr="00494B90">
        <w:rPr>
          <w:rFonts w:ascii="ＭＳ 明朝" w:eastAsia="ＭＳ 明朝" w:hAnsi="ＭＳ 明朝" w:hint="eastAsia"/>
          <w:szCs w:val="21"/>
        </w:rPr>
        <w:t>暴力団関係者</w:t>
      </w:r>
      <w:r w:rsidR="009A5CA5">
        <w:rPr>
          <w:rFonts w:ascii="ＭＳ 明朝" w:eastAsia="ＭＳ 明朝" w:hAnsi="ＭＳ 明朝" w:hint="eastAsia"/>
          <w:szCs w:val="21"/>
        </w:rPr>
        <w:t>、</w:t>
      </w:r>
      <w:r w:rsidRPr="00494B90">
        <w:rPr>
          <w:rFonts w:ascii="ＭＳ 明朝" w:eastAsia="ＭＳ 明朝" w:hAnsi="ＭＳ 明朝" w:hint="eastAsia"/>
          <w:szCs w:val="21"/>
        </w:rPr>
        <w:t>総会屋その他の反社会的勢力（以下「反社会的勢力」という）に属すると認められるとき</w:t>
      </w:r>
      <w:r w:rsidR="009A5CA5">
        <w:rPr>
          <w:rFonts w:ascii="ＭＳ 明朝" w:eastAsia="ＭＳ 明朝" w:hAnsi="ＭＳ 明朝" w:hint="eastAsia"/>
          <w:szCs w:val="21"/>
        </w:rPr>
        <w:t>。</w:t>
      </w:r>
    </w:p>
    <w:p w14:paraId="58A413E9" w14:textId="410E8D17"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t>（２）反社会的勢力が経営に実質的に関与していると認められるとき</w:t>
      </w:r>
      <w:r w:rsidR="009A5CA5">
        <w:rPr>
          <w:rFonts w:ascii="ＭＳ 明朝" w:eastAsia="ＭＳ 明朝" w:hAnsi="ＭＳ 明朝" w:hint="eastAsia"/>
          <w:szCs w:val="21"/>
        </w:rPr>
        <w:t>。</w:t>
      </w:r>
    </w:p>
    <w:p w14:paraId="299CC4E3" w14:textId="4C538B5E"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t>（３）反社会的勢力を利用していると認められるとき</w:t>
      </w:r>
      <w:r w:rsidR="009A5CA5">
        <w:rPr>
          <w:rFonts w:ascii="ＭＳ 明朝" w:eastAsia="ＭＳ 明朝" w:hAnsi="ＭＳ 明朝" w:hint="eastAsia"/>
          <w:szCs w:val="21"/>
        </w:rPr>
        <w:t>。</w:t>
      </w:r>
    </w:p>
    <w:p w14:paraId="7E39F9E0" w14:textId="4D90B501"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lastRenderedPageBreak/>
        <w:t>（４）反社会的勢力に対して資金などを提供し</w:t>
      </w:r>
      <w:r w:rsidR="009A5CA5">
        <w:rPr>
          <w:rFonts w:ascii="ＭＳ 明朝" w:eastAsia="ＭＳ 明朝" w:hAnsi="ＭＳ 明朝" w:hint="eastAsia"/>
          <w:szCs w:val="21"/>
        </w:rPr>
        <w:t>、</w:t>
      </w:r>
      <w:r w:rsidRPr="00494B90">
        <w:rPr>
          <w:rFonts w:ascii="ＭＳ 明朝" w:eastAsia="ＭＳ 明朝" w:hAnsi="ＭＳ 明朝" w:hint="eastAsia"/>
          <w:szCs w:val="21"/>
        </w:rPr>
        <w:t>又は便宜を供与するなどの関与をしていると認められるとき</w:t>
      </w:r>
      <w:r w:rsidR="009A5CA5">
        <w:rPr>
          <w:rFonts w:ascii="ＭＳ 明朝" w:eastAsia="ＭＳ 明朝" w:hAnsi="ＭＳ 明朝" w:hint="eastAsia"/>
          <w:szCs w:val="21"/>
        </w:rPr>
        <w:t>。</w:t>
      </w:r>
    </w:p>
    <w:p w14:paraId="1133F62C" w14:textId="12E3BAE5"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t>（５）反社会的勢力と社会的に非難されるべき関係を有しているとき</w:t>
      </w:r>
      <w:r w:rsidR="009A5CA5">
        <w:rPr>
          <w:rFonts w:ascii="ＭＳ 明朝" w:eastAsia="ＭＳ 明朝" w:hAnsi="ＭＳ 明朝" w:hint="eastAsia"/>
          <w:szCs w:val="21"/>
        </w:rPr>
        <w:t>。</w:t>
      </w:r>
    </w:p>
    <w:p w14:paraId="1177A9C3" w14:textId="1F8A4C35"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t>（６）自ら又は第三者を利用して</w:t>
      </w:r>
      <w:r w:rsidR="009A5CA5">
        <w:rPr>
          <w:rFonts w:ascii="ＭＳ 明朝" w:eastAsia="ＭＳ 明朝" w:hAnsi="ＭＳ 明朝" w:hint="eastAsia"/>
          <w:szCs w:val="21"/>
        </w:rPr>
        <w:t>、</w:t>
      </w:r>
      <w:r w:rsidRPr="00494B90">
        <w:rPr>
          <w:rFonts w:ascii="ＭＳ 明朝" w:eastAsia="ＭＳ 明朝" w:hAnsi="ＭＳ 明朝" w:hint="eastAsia"/>
          <w:szCs w:val="21"/>
        </w:rPr>
        <w:t>相手方の関係者に対し</w:t>
      </w:r>
      <w:r w:rsidR="009A5CA5">
        <w:rPr>
          <w:rFonts w:ascii="ＭＳ 明朝" w:eastAsia="ＭＳ 明朝" w:hAnsi="ＭＳ 明朝" w:hint="eastAsia"/>
          <w:szCs w:val="21"/>
        </w:rPr>
        <w:t>、</w:t>
      </w:r>
      <w:r w:rsidRPr="00494B90">
        <w:rPr>
          <w:rFonts w:ascii="ＭＳ 明朝" w:eastAsia="ＭＳ 明朝" w:hAnsi="ＭＳ 明朝" w:hint="eastAsia"/>
          <w:szCs w:val="21"/>
        </w:rPr>
        <w:t>詐術</w:t>
      </w:r>
      <w:r w:rsidR="009A5CA5">
        <w:rPr>
          <w:rFonts w:ascii="ＭＳ 明朝" w:eastAsia="ＭＳ 明朝" w:hAnsi="ＭＳ 明朝" w:hint="eastAsia"/>
          <w:szCs w:val="21"/>
        </w:rPr>
        <w:t>、</w:t>
      </w:r>
      <w:r w:rsidRPr="00494B90">
        <w:rPr>
          <w:rFonts w:ascii="ＭＳ 明朝" w:eastAsia="ＭＳ 明朝" w:hAnsi="ＭＳ 明朝" w:hint="eastAsia"/>
          <w:szCs w:val="21"/>
        </w:rPr>
        <w:t>暴力的行為</w:t>
      </w:r>
      <w:r w:rsidR="009A5CA5">
        <w:rPr>
          <w:rFonts w:ascii="ＭＳ 明朝" w:eastAsia="ＭＳ 明朝" w:hAnsi="ＭＳ 明朝" w:hint="eastAsia"/>
          <w:szCs w:val="21"/>
        </w:rPr>
        <w:t>、</w:t>
      </w:r>
      <w:r w:rsidRPr="00494B90">
        <w:rPr>
          <w:rFonts w:ascii="ＭＳ 明朝" w:eastAsia="ＭＳ 明朝" w:hAnsi="ＭＳ 明朝" w:hint="eastAsia"/>
          <w:szCs w:val="21"/>
        </w:rPr>
        <w:t>又は脅迫的言辞を用いたとき</w:t>
      </w:r>
      <w:r w:rsidR="009A5CA5">
        <w:rPr>
          <w:rFonts w:ascii="ＭＳ 明朝" w:eastAsia="ＭＳ 明朝" w:hAnsi="ＭＳ 明朝" w:hint="eastAsia"/>
          <w:szCs w:val="21"/>
        </w:rPr>
        <w:t>。</w:t>
      </w:r>
    </w:p>
    <w:p w14:paraId="36B86506" w14:textId="7E77DF7B" w:rsidR="00571ACB" w:rsidRPr="00494B90" w:rsidRDefault="00571ACB" w:rsidP="00571ACB">
      <w:pPr>
        <w:spacing w:line="360" w:lineRule="exact"/>
        <w:ind w:left="210" w:hangingChars="100" w:hanging="210"/>
        <w:rPr>
          <w:rFonts w:ascii="ＭＳ 明朝" w:eastAsia="ＭＳ 明朝" w:hAnsi="ＭＳ 明朝" w:cs="Arial"/>
          <w:szCs w:val="21"/>
        </w:rPr>
      </w:pPr>
      <w:r w:rsidRPr="00494B90">
        <w:rPr>
          <w:rFonts w:ascii="ＭＳ 明朝" w:eastAsia="ＭＳ 明朝" w:hAnsi="ＭＳ 明朝" w:cs="Arial" w:hint="eastAsia"/>
          <w:szCs w:val="21"/>
        </w:rPr>
        <w:t>２　前項により本</w:t>
      </w:r>
      <w:r w:rsidR="009A5CA5">
        <w:rPr>
          <w:rFonts w:ascii="ＭＳ 明朝" w:eastAsia="ＭＳ 明朝" w:hAnsi="ＭＳ 明朝" w:cs="Arial" w:hint="eastAsia"/>
          <w:szCs w:val="21"/>
        </w:rPr>
        <w:t>基本</w:t>
      </w:r>
      <w:r w:rsidRPr="00494B90">
        <w:rPr>
          <w:rFonts w:ascii="ＭＳ 明朝" w:eastAsia="ＭＳ 明朝" w:hAnsi="ＭＳ 明朝" w:cs="Arial" w:hint="eastAsia"/>
          <w:szCs w:val="21"/>
        </w:rPr>
        <w:t>契約</w:t>
      </w:r>
      <w:r w:rsidR="009A5CA5">
        <w:rPr>
          <w:rFonts w:ascii="ＭＳ 明朝" w:eastAsia="ＭＳ 明朝" w:hAnsi="ＭＳ 明朝" w:cs="Arial" w:hint="eastAsia"/>
          <w:szCs w:val="21"/>
        </w:rPr>
        <w:t>又は各個別契約</w:t>
      </w:r>
      <w:r w:rsidRPr="00494B90">
        <w:rPr>
          <w:rFonts w:ascii="ＭＳ 明朝" w:eastAsia="ＭＳ 明朝" w:hAnsi="ＭＳ 明朝" w:cs="Arial" w:hint="eastAsia"/>
          <w:szCs w:val="21"/>
        </w:rPr>
        <w:t>を解除した場合は</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解除された相手方に損害が生じても解除した当事者は何らこれを賠償ないし補償することは要せず</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また</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かかる解除により解除した当事者に損害が生じたときは</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解除された相手方はその損害を賠償するものとする。</w:t>
      </w:r>
    </w:p>
    <w:p w14:paraId="5B086015" w14:textId="77777777" w:rsidR="00571ACB" w:rsidRPr="00494B90" w:rsidRDefault="00571ACB" w:rsidP="00571ACB">
      <w:pPr>
        <w:snapToGrid w:val="0"/>
        <w:spacing w:line="360" w:lineRule="exact"/>
        <w:jc w:val="left"/>
        <w:rPr>
          <w:rFonts w:ascii="ＭＳ 明朝" w:eastAsia="ＭＳ 明朝" w:hAnsi="ＭＳ 明朝"/>
          <w:color w:val="FF0000"/>
        </w:rPr>
      </w:pPr>
    </w:p>
    <w:p w14:paraId="6B5AFBB7"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第10条（損害賠償）</w:t>
      </w:r>
    </w:p>
    <w:p w14:paraId="1C777F83" w14:textId="77777777" w:rsidR="00571ACB" w:rsidRPr="00494B90" w:rsidRDefault="00571ACB" w:rsidP="00571ACB">
      <w:pPr>
        <w:snapToGrid w:val="0"/>
        <w:spacing w:line="360" w:lineRule="exact"/>
        <w:ind w:leftChars="135" w:left="283" w:firstLineChars="100" w:firstLine="210"/>
        <w:jc w:val="left"/>
        <w:rPr>
          <w:rFonts w:ascii="ＭＳ 明朝" w:eastAsia="ＭＳ 明朝" w:hAnsi="ＭＳ 明朝"/>
        </w:rPr>
      </w:pPr>
      <w:r w:rsidRPr="00494B90">
        <w:rPr>
          <w:rFonts w:ascii="ＭＳ 明朝" w:eastAsia="ＭＳ 明朝" w:hAnsi="ＭＳ 明朝" w:hint="eastAsia"/>
        </w:rPr>
        <w:t>協会及び受注者は、相手方が本基本契約又は各個別契約に規定する条項に違反し、損害を被ったときは、相手方に対し、損害の賠償を請求することができる。ただし、相手方の不履行が本基本契約又は各個別契約その他の債務の発生原因及び取引上の社会通念に照らして責めに帰すことができない事由によるものであるときは、この限りでない。</w:t>
      </w:r>
    </w:p>
    <w:p w14:paraId="2F638AF3" w14:textId="77777777" w:rsidR="00571ACB" w:rsidRPr="00494B90" w:rsidRDefault="00571ACB" w:rsidP="00571ACB">
      <w:pPr>
        <w:snapToGrid w:val="0"/>
        <w:spacing w:line="360" w:lineRule="exact"/>
        <w:jc w:val="left"/>
        <w:rPr>
          <w:rFonts w:ascii="ＭＳ 明朝" w:eastAsia="ＭＳ 明朝" w:hAnsi="ＭＳ 明朝"/>
          <w:color w:val="FF0000"/>
        </w:rPr>
      </w:pPr>
    </w:p>
    <w:p w14:paraId="18D65543"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第11</w:t>
      </w:r>
      <w:r w:rsidRPr="00494B90">
        <w:rPr>
          <w:rFonts w:ascii="ＭＳ 明朝" w:eastAsia="ＭＳ 明朝" w:hAnsi="ＭＳ 明朝"/>
        </w:rPr>
        <w:t>条（受注者による権利の譲渡の禁止）</w:t>
      </w:r>
    </w:p>
    <w:p w14:paraId="71919BAA" w14:textId="77777777" w:rsidR="00571ACB" w:rsidRPr="00494B90" w:rsidRDefault="00571ACB" w:rsidP="00571ACB">
      <w:pPr>
        <w:snapToGrid w:val="0"/>
        <w:spacing w:line="360" w:lineRule="exact"/>
        <w:ind w:leftChars="135" w:left="283" w:firstLineChars="100" w:firstLine="210"/>
        <w:jc w:val="left"/>
        <w:rPr>
          <w:rFonts w:ascii="ＭＳ 明朝" w:eastAsia="ＭＳ 明朝" w:hAnsi="ＭＳ 明朝"/>
        </w:rPr>
      </w:pPr>
      <w:r w:rsidRPr="00494B90">
        <w:rPr>
          <w:rFonts w:ascii="ＭＳ 明朝" w:eastAsia="ＭＳ 明朝" w:hAnsi="ＭＳ 明朝" w:hint="eastAsia"/>
        </w:rPr>
        <w:t>受注者は、協会</w:t>
      </w:r>
      <w:r w:rsidRPr="00494B90">
        <w:rPr>
          <w:rFonts w:ascii="ＭＳ 明朝" w:eastAsia="ＭＳ 明朝" w:hAnsi="ＭＳ 明朝"/>
        </w:rPr>
        <w:t>の</w:t>
      </w:r>
      <w:r w:rsidRPr="00494B90">
        <w:rPr>
          <w:rFonts w:ascii="ＭＳ 明朝" w:eastAsia="ＭＳ 明朝" w:hAnsi="ＭＳ 明朝" w:hint="eastAsia"/>
        </w:rPr>
        <w:t>事前の書面による</w:t>
      </w:r>
      <w:r w:rsidRPr="00494B90">
        <w:rPr>
          <w:rFonts w:ascii="ＭＳ 明朝" w:eastAsia="ＭＳ 明朝" w:hAnsi="ＭＳ 明朝"/>
        </w:rPr>
        <w:t>承諾を得た場合を除き、本基本契約上の地位、権利義務を第三者へ譲渡等</w:t>
      </w:r>
      <w:r w:rsidRPr="00494B90">
        <w:rPr>
          <w:rFonts w:ascii="ＭＳ 明朝" w:eastAsia="ＭＳ 明朝" w:hAnsi="ＭＳ 明朝" w:hint="eastAsia"/>
        </w:rPr>
        <w:t>する</w:t>
      </w:r>
      <w:r w:rsidRPr="00494B90">
        <w:rPr>
          <w:rFonts w:ascii="ＭＳ 明朝" w:eastAsia="ＭＳ 明朝" w:hAnsi="ＭＳ 明朝"/>
        </w:rPr>
        <w:t>ことはできない。</w:t>
      </w:r>
    </w:p>
    <w:p w14:paraId="7A0DCF07" w14:textId="77777777" w:rsidR="00571ACB" w:rsidRPr="00494B90" w:rsidRDefault="00571ACB" w:rsidP="00571ACB">
      <w:pPr>
        <w:snapToGrid w:val="0"/>
        <w:spacing w:line="360" w:lineRule="exact"/>
        <w:jc w:val="left"/>
        <w:rPr>
          <w:rFonts w:ascii="ＭＳ 明朝" w:eastAsia="ＭＳ 明朝" w:hAnsi="ＭＳ 明朝"/>
        </w:rPr>
      </w:pPr>
    </w:p>
    <w:p w14:paraId="7ECC2C8F"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第12</w:t>
      </w:r>
      <w:r w:rsidRPr="00494B90">
        <w:rPr>
          <w:rFonts w:ascii="ＭＳ 明朝" w:eastAsia="ＭＳ 明朝" w:hAnsi="ＭＳ 明朝"/>
        </w:rPr>
        <w:t>条（秘密保持等）</w:t>
      </w:r>
    </w:p>
    <w:p w14:paraId="79D6753D"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協会及び受注</w:t>
      </w:r>
      <w:r w:rsidRPr="00494B90">
        <w:rPr>
          <w:rFonts w:ascii="ＭＳ 明朝" w:eastAsia="ＭＳ 明朝" w:hAnsi="ＭＳ 明朝"/>
        </w:rPr>
        <w:t>者は、本基本契約</w:t>
      </w:r>
      <w:r w:rsidRPr="00494B90">
        <w:rPr>
          <w:rFonts w:ascii="ＭＳ 明朝" w:eastAsia="ＭＳ 明朝" w:hAnsi="ＭＳ 明朝" w:hint="eastAsia"/>
        </w:rPr>
        <w:t>及び個別契約</w:t>
      </w:r>
      <w:r w:rsidRPr="00494B90">
        <w:rPr>
          <w:rFonts w:ascii="ＭＳ 明朝" w:eastAsia="ＭＳ 明朝" w:hAnsi="ＭＳ 明朝"/>
        </w:rPr>
        <w:t>に関連して</w:t>
      </w:r>
      <w:r w:rsidRPr="00494B90">
        <w:rPr>
          <w:rFonts w:ascii="ＭＳ 明朝" w:eastAsia="ＭＳ 明朝" w:hAnsi="ＭＳ 明朝" w:hint="eastAsia"/>
        </w:rPr>
        <w:t>相手方</w:t>
      </w:r>
      <w:r w:rsidRPr="00494B90">
        <w:rPr>
          <w:rFonts w:ascii="ＭＳ 明朝" w:eastAsia="ＭＳ 明朝" w:hAnsi="ＭＳ 明朝"/>
        </w:rPr>
        <w:t>から提供を受けた情報を秘密情報として保持す</w:t>
      </w:r>
      <w:r w:rsidRPr="00494B90">
        <w:rPr>
          <w:rFonts w:ascii="ＭＳ 明朝" w:eastAsia="ＭＳ 明朝" w:hAnsi="ＭＳ 明朝" w:hint="eastAsia"/>
        </w:rPr>
        <w:t>るとともに、秘密情報を本基本契約</w:t>
      </w:r>
      <w:r w:rsidRPr="00494B90">
        <w:rPr>
          <w:rFonts w:ascii="ＭＳ 明朝" w:eastAsia="ＭＳ 明朝" w:hAnsi="ＭＳ 明朝"/>
        </w:rPr>
        <w:t>及び個別契約の実施以外の目的に使用し、又は</w:t>
      </w:r>
      <w:r w:rsidRPr="00494B90">
        <w:rPr>
          <w:rFonts w:ascii="ＭＳ 明朝" w:eastAsia="ＭＳ 明朝" w:hAnsi="ＭＳ 明朝" w:hint="eastAsia"/>
        </w:rPr>
        <w:t>相手方の事前の書面による</w:t>
      </w:r>
      <w:r w:rsidRPr="00494B90">
        <w:rPr>
          <w:rFonts w:ascii="ＭＳ 明朝" w:eastAsia="ＭＳ 明朝" w:hAnsi="ＭＳ 明朝"/>
        </w:rPr>
        <w:t>承諾なしに第三者に開示してはならない。</w:t>
      </w:r>
    </w:p>
    <w:p w14:paraId="335C98C7" w14:textId="77777777" w:rsidR="00571ACB" w:rsidRPr="00494B90" w:rsidRDefault="00571ACB" w:rsidP="00571ACB">
      <w:pPr>
        <w:snapToGrid w:val="0"/>
        <w:spacing w:line="360" w:lineRule="exact"/>
        <w:jc w:val="left"/>
        <w:rPr>
          <w:rFonts w:ascii="ＭＳ 明朝" w:eastAsia="ＭＳ 明朝" w:hAnsi="ＭＳ 明朝"/>
        </w:rPr>
      </w:pPr>
    </w:p>
    <w:p w14:paraId="025DC843"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第13</w:t>
      </w:r>
      <w:r w:rsidRPr="00494B90">
        <w:rPr>
          <w:rFonts w:ascii="ＭＳ 明朝" w:eastAsia="ＭＳ 明朝" w:hAnsi="ＭＳ 明朝"/>
        </w:rPr>
        <w:t>条（準拠法）</w:t>
      </w:r>
    </w:p>
    <w:p w14:paraId="62D86E21"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本基本契約は日本国の法令に従い解釈されるものとし、本基本契約及び各個別契約に関する一切の紛争については、</w:t>
      </w:r>
      <w:r w:rsidRPr="00494B90">
        <w:rPr>
          <w:rFonts w:ascii="ＭＳ 明朝" w:eastAsia="ＭＳ 明朝" w:hAnsi="ＭＳ 明朝"/>
        </w:rPr>
        <w:t>大阪地方裁判所を第一審の専属的合意管轄裁判所とする。</w:t>
      </w:r>
    </w:p>
    <w:p w14:paraId="2405E63F" w14:textId="77777777" w:rsidR="00571ACB" w:rsidRPr="00494B90" w:rsidRDefault="00571ACB" w:rsidP="00571ACB">
      <w:pPr>
        <w:snapToGrid w:val="0"/>
        <w:spacing w:line="360" w:lineRule="exact"/>
        <w:jc w:val="left"/>
        <w:rPr>
          <w:rFonts w:ascii="ＭＳ 明朝" w:eastAsia="ＭＳ 明朝" w:hAnsi="ＭＳ 明朝"/>
        </w:rPr>
      </w:pPr>
    </w:p>
    <w:p w14:paraId="115ECBD7"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第14</w:t>
      </w:r>
      <w:r w:rsidRPr="00494B90">
        <w:rPr>
          <w:rFonts w:ascii="ＭＳ 明朝" w:eastAsia="ＭＳ 明朝" w:hAnsi="ＭＳ 明朝"/>
        </w:rPr>
        <w:t>条（書面主義）</w:t>
      </w:r>
    </w:p>
    <w:p w14:paraId="7CBEBF7C" w14:textId="77777777" w:rsidR="00571ACB" w:rsidRPr="00494B90" w:rsidRDefault="00571ACB" w:rsidP="00571ACB">
      <w:pPr>
        <w:snapToGrid w:val="0"/>
        <w:spacing w:line="360" w:lineRule="exact"/>
        <w:ind w:firstLineChars="200" w:firstLine="420"/>
        <w:jc w:val="left"/>
        <w:rPr>
          <w:rFonts w:ascii="ＭＳ 明朝" w:eastAsia="ＭＳ 明朝" w:hAnsi="ＭＳ 明朝"/>
        </w:rPr>
      </w:pPr>
      <w:r w:rsidRPr="00494B90">
        <w:rPr>
          <w:rFonts w:ascii="ＭＳ 明朝" w:eastAsia="ＭＳ 明朝" w:hAnsi="ＭＳ 明朝" w:hint="eastAsia"/>
        </w:rPr>
        <w:t>本基本契約に定める申出、通知及び</w:t>
      </w:r>
      <w:r w:rsidRPr="00494B90">
        <w:rPr>
          <w:rFonts w:ascii="ＭＳ 明朝" w:eastAsia="ＭＳ 明朝" w:hAnsi="ＭＳ 明朝"/>
        </w:rPr>
        <w:t>承諾は、書面により行う。</w:t>
      </w:r>
    </w:p>
    <w:p w14:paraId="3CC4E3B8" w14:textId="77777777" w:rsidR="00571ACB" w:rsidRPr="00494B90" w:rsidRDefault="00571ACB" w:rsidP="00571ACB">
      <w:pPr>
        <w:snapToGrid w:val="0"/>
        <w:spacing w:line="360" w:lineRule="exact"/>
        <w:ind w:left="210" w:hangingChars="100" w:hanging="210"/>
        <w:jc w:val="left"/>
        <w:rPr>
          <w:rFonts w:ascii="ＭＳ 明朝" w:eastAsia="ＭＳ 明朝" w:hAnsi="ＭＳ 明朝"/>
        </w:rPr>
      </w:pPr>
      <w:r w:rsidRPr="00494B90">
        <w:rPr>
          <w:rFonts w:ascii="ＭＳ 明朝" w:eastAsia="ＭＳ 明朝" w:hAnsi="ＭＳ 明朝" w:hint="eastAsia"/>
        </w:rPr>
        <w:t>２　本基本契約に規定する各事項は、協会</w:t>
      </w:r>
      <w:r w:rsidRPr="00494B90">
        <w:rPr>
          <w:rFonts w:ascii="ＭＳ 明朝" w:eastAsia="ＭＳ 明朝" w:hAnsi="ＭＳ 明朝"/>
        </w:rPr>
        <w:t>及び受注者の書面による同意がなければ変更するこ</w:t>
      </w:r>
      <w:r w:rsidRPr="00494B90">
        <w:rPr>
          <w:rFonts w:ascii="ＭＳ 明朝" w:eastAsia="ＭＳ 明朝" w:hAnsi="ＭＳ 明朝" w:hint="eastAsia"/>
        </w:rPr>
        <w:t>とはできない。</w:t>
      </w:r>
    </w:p>
    <w:p w14:paraId="6860E46E" w14:textId="77777777" w:rsidR="00571ACB" w:rsidRPr="00494B90" w:rsidRDefault="00571ACB" w:rsidP="00571ACB">
      <w:pPr>
        <w:snapToGrid w:val="0"/>
        <w:spacing w:line="360" w:lineRule="exact"/>
        <w:jc w:val="left"/>
        <w:rPr>
          <w:rFonts w:ascii="ＭＳ 明朝" w:eastAsia="ＭＳ 明朝" w:hAnsi="ＭＳ 明朝"/>
        </w:rPr>
      </w:pPr>
    </w:p>
    <w:p w14:paraId="682840F3"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第15</w:t>
      </w:r>
      <w:r w:rsidRPr="00494B90">
        <w:rPr>
          <w:rFonts w:ascii="ＭＳ 明朝" w:eastAsia="ＭＳ 明朝" w:hAnsi="ＭＳ 明朝"/>
        </w:rPr>
        <w:t>条（補則）</w:t>
      </w:r>
    </w:p>
    <w:p w14:paraId="6B50A72E" w14:textId="7A3FC218"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本基本契約に定め</w:t>
      </w:r>
      <w:r w:rsidR="009A5CA5">
        <w:rPr>
          <w:rFonts w:ascii="ＭＳ 明朝" w:eastAsia="ＭＳ 明朝" w:hAnsi="ＭＳ 明朝" w:hint="eastAsia"/>
        </w:rPr>
        <w:t>の</w:t>
      </w:r>
      <w:r w:rsidRPr="00494B90">
        <w:rPr>
          <w:rFonts w:ascii="ＭＳ 明朝" w:eastAsia="ＭＳ 明朝" w:hAnsi="ＭＳ 明朝" w:hint="eastAsia"/>
        </w:rPr>
        <w:t>ない事項または</w:t>
      </w:r>
      <w:r w:rsidRPr="00494B90">
        <w:rPr>
          <w:rFonts w:ascii="ＭＳ 明朝" w:eastAsia="ＭＳ 明朝" w:hAnsi="ＭＳ 明朝"/>
        </w:rPr>
        <w:t>本基本契約に関して疑問が生じたときは、協会と受注者が協議して解決するものとする。</w:t>
      </w:r>
    </w:p>
    <w:p w14:paraId="102A880D" w14:textId="77777777" w:rsidR="00571ACB" w:rsidRPr="00494B90" w:rsidRDefault="00571ACB" w:rsidP="00571ACB">
      <w:pPr>
        <w:snapToGrid w:val="0"/>
        <w:spacing w:line="360" w:lineRule="exact"/>
        <w:jc w:val="left"/>
        <w:rPr>
          <w:rFonts w:ascii="ＭＳ 明朝" w:eastAsia="ＭＳ 明朝" w:hAnsi="ＭＳ 明朝"/>
        </w:rPr>
      </w:pPr>
    </w:p>
    <w:p w14:paraId="4AB20369" w14:textId="77777777" w:rsidR="00571ACB" w:rsidRPr="00494B90" w:rsidRDefault="00571ACB" w:rsidP="00571ACB">
      <w:pPr>
        <w:snapToGrid w:val="0"/>
        <w:spacing w:line="360" w:lineRule="exact"/>
        <w:jc w:val="left"/>
        <w:rPr>
          <w:rFonts w:ascii="ＭＳ 明朝" w:eastAsia="ＭＳ 明朝" w:hAnsi="ＭＳ 明朝"/>
        </w:rPr>
      </w:pPr>
    </w:p>
    <w:p w14:paraId="2A399ED3"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lastRenderedPageBreak/>
        <w:t>以上を証するため、本基本契約書を２通作成し</w:t>
      </w:r>
      <w:r w:rsidRPr="00494B90">
        <w:rPr>
          <w:rFonts w:ascii="ＭＳ 明朝" w:eastAsia="ＭＳ 明朝" w:hAnsi="ＭＳ 明朝"/>
        </w:rPr>
        <w:t>、協会及び受注者が各１通を保有する。</w:t>
      </w:r>
    </w:p>
    <w:p w14:paraId="7F8EC9A8" w14:textId="77777777" w:rsidR="00571ACB" w:rsidRPr="00494B90" w:rsidRDefault="00571ACB" w:rsidP="00571ACB">
      <w:pPr>
        <w:snapToGrid w:val="0"/>
        <w:spacing w:line="360" w:lineRule="exact"/>
        <w:jc w:val="left"/>
        <w:rPr>
          <w:rFonts w:ascii="ＭＳ 明朝" w:eastAsia="ＭＳ 明朝" w:hAnsi="ＭＳ 明朝"/>
        </w:rPr>
      </w:pPr>
    </w:p>
    <w:p w14:paraId="23DB3D66" w14:textId="11FB2B04"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202</w:t>
      </w:r>
      <w:r w:rsidR="00F15FFA">
        <w:rPr>
          <w:rFonts w:ascii="ＭＳ 明朝" w:eastAsia="ＭＳ 明朝" w:hAnsi="ＭＳ 明朝" w:hint="eastAsia"/>
        </w:rPr>
        <w:t>4</w:t>
      </w:r>
      <w:r w:rsidRPr="00494B90">
        <w:rPr>
          <w:rFonts w:ascii="ＭＳ 明朝" w:eastAsia="ＭＳ 明朝" w:hAnsi="ＭＳ 明朝"/>
        </w:rPr>
        <w:t>年</w:t>
      </w:r>
      <w:r w:rsidRPr="00494B90">
        <w:rPr>
          <w:rFonts w:ascii="ＭＳ 明朝" w:eastAsia="ＭＳ 明朝" w:hAnsi="ＭＳ 明朝" w:hint="eastAsia"/>
        </w:rPr>
        <w:t xml:space="preserve">　　</w:t>
      </w:r>
      <w:r w:rsidRPr="00494B90">
        <w:rPr>
          <w:rFonts w:ascii="ＭＳ 明朝" w:eastAsia="ＭＳ 明朝" w:hAnsi="ＭＳ 明朝"/>
        </w:rPr>
        <w:t>月</w:t>
      </w:r>
      <w:r w:rsidRPr="00494B90">
        <w:rPr>
          <w:rFonts w:ascii="ＭＳ 明朝" w:eastAsia="ＭＳ 明朝" w:hAnsi="ＭＳ 明朝" w:hint="eastAsia"/>
        </w:rPr>
        <w:t xml:space="preserve">　　日</w:t>
      </w:r>
    </w:p>
    <w:p w14:paraId="2CCF4633" w14:textId="77777777" w:rsidR="00571ACB" w:rsidRPr="00494B90" w:rsidRDefault="00571ACB" w:rsidP="00571ACB">
      <w:pPr>
        <w:snapToGrid w:val="0"/>
        <w:spacing w:line="360" w:lineRule="exact"/>
        <w:ind w:firstLineChars="1700" w:firstLine="3570"/>
        <w:jc w:val="left"/>
        <w:rPr>
          <w:rFonts w:ascii="ＭＳ 明朝" w:eastAsia="ＭＳ 明朝" w:hAnsi="ＭＳ 明朝"/>
        </w:rPr>
      </w:pPr>
      <w:r w:rsidRPr="00494B90">
        <w:rPr>
          <w:rFonts w:ascii="ＭＳ 明朝" w:eastAsia="ＭＳ 明朝" w:hAnsi="ＭＳ 明朝" w:hint="eastAsia"/>
        </w:rPr>
        <w:t>協会</w:t>
      </w:r>
    </w:p>
    <w:p w14:paraId="26C4EBB2" w14:textId="77777777" w:rsidR="00571ACB" w:rsidRPr="00494B90" w:rsidRDefault="00571ACB" w:rsidP="00571ACB">
      <w:pPr>
        <w:snapToGrid w:val="0"/>
        <w:spacing w:line="360" w:lineRule="exact"/>
        <w:ind w:leftChars="2000" w:left="4200"/>
        <w:jc w:val="left"/>
        <w:rPr>
          <w:rFonts w:ascii="ＭＳ 明朝" w:eastAsia="ＭＳ 明朝" w:hAnsi="ＭＳ 明朝"/>
        </w:rPr>
      </w:pPr>
      <w:r w:rsidRPr="00494B90">
        <w:rPr>
          <w:rFonts w:ascii="ＭＳ 明朝" w:eastAsia="ＭＳ 明朝" w:hAnsi="ＭＳ 明朝" w:hint="eastAsia"/>
        </w:rPr>
        <w:t>公益社団法人２０２５年日本国際博覧会協会</w:t>
      </w:r>
    </w:p>
    <w:p w14:paraId="6B92C4FB" w14:textId="77777777" w:rsidR="00571ACB" w:rsidRPr="00494B90" w:rsidRDefault="00571ACB" w:rsidP="00571ACB">
      <w:pPr>
        <w:snapToGrid w:val="0"/>
        <w:spacing w:line="360" w:lineRule="exact"/>
        <w:ind w:leftChars="2000" w:left="4200"/>
        <w:jc w:val="left"/>
        <w:rPr>
          <w:rFonts w:ascii="ＭＳ 明朝" w:eastAsia="ＭＳ 明朝" w:hAnsi="ＭＳ 明朝"/>
        </w:rPr>
      </w:pPr>
      <w:r w:rsidRPr="00494B90">
        <w:rPr>
          <w:rFonts w:ascii="ＭＳ 明朝" w:eastAsia="ＭＳ 明朝" w:hAnsi="ＭＳ 明朝" w:hint="eastAsia"/>
        </w:rPr>
        <w:t>大阪市住之江区南港北</w:t>
      </w:r>
      <w:r w:rsidRPr="00494B90">
        <w:rPr>
          <w:rFonts w:ascii="ＭＳ 明朝" w:eastAsia="ＭＳ 明朝" w:hAnsi="ＭＳ 明朝"/>
        </w:rPr>
        <w:t>1丁目14-16</w:t>
      </w:r>
    </w:p>
    <w:p w14:paraId="789BCFA9" w14:textId="77777777" w:rsidR="00571ACB" w:rsidRPr="00494B90" w:rsidRDefault="00571ACB" w:rsidP="00571ACB">
      <w:pPr>
        <w:snapToGrid w:val="0"/>
        <w:spacing w:line="360" w:lineRule="exact"/>
        <w:ind w:leftChars="2000" w:left="4200"/>
        <w:jc w:val="left"/>
        <w:rPr>
          <w:rFonts w:ascii="ＭＳ 明朝" w:eastAsia="ＭＳ 明朝" w:hAnsi="ＭＳ 明朝"/>
        </w:rPr>
      </w:pPr>
      <w:r w:rsidRPr="00494B90">
        <w:rPr>
          <w:rFonts w:ascii="ＭＳ 明朝" w:eastAsia="ＭＳ 明朝" w:hAnsi="ＭＳ 明朝" w:hint="eastAsia"/>
        </w:rPr>
        <w:t>事務総長　石毛　博行</w:t>
      </w:r>
    </w:p>
    <w:p w14:paraId="0C7A779D" w14:textId="77777777" w:rsidR="00571ACB" w:rsidRPr="00494B90" w:rsidRDefault="00571ACB" w:rsidP="00571ACB">
      <w:pPr>
        <w:snapToGrid w:val="0"/>
        <w:spacing w:line="360" w:lineRule="exact"/>
        <w:ind w:firstLineChars="1700" w:firstLine="3570"/>
        <w:jc w:val="left"/>
        <w:rPr>
          <w:rFonts w:ascii="ＭＳ 明朝" w:eastAsia="ＭＳ 明朝" w:hAnsi="ＭＳ 明朝"/>
        </w:rPr>
      </w:pPr>
      <w:r w:rsidRPr="00494B90">
        <w:rPr>
          <w:rFonts w:ascii="ＭＳ 明朝" w:eastAsia="ＭＳ 明朝" w:hAnsi="ＭＳ 明朝" w:hint="eastAsia"/>
        </w:rPr>
        <w:t>受注者</w:t>
      </w:r>
    </w:p>
    <w:p w14:paraId="514B8731" w14:textId="77777777" w:rsidR="00571ACB" w:rsidRPr="00494B90" w:rsidRDefault="00571ACB" w:rsidP="00571ACB">
      <w:pPr>
        <w:snapToGrid w:val="0"/>
        <w:spacing w:line="360" w:lineRule="exact"/>
        <w:ind w:leftChars="2000" w:left="4200"/>
        <w:jc w:val="left"/>
        <w:rPr>
          <w:rFonts w:ascii="ＭＳ 明朝" w:eastAsia="ＭＳ 明朝" w:hAnsi="ＭＳ 明朝"/>
        </w:rPr>
      </w:pPr>
      <w:r w:rsidRPr="00494B90">
        <w:rPr>
          <w:rFonts w:ascii="ＭＳ 明朝" w:eastAsia="ＭＳ 明朝" w:hAnsi="ＭＳ 明朝"/>
        </w:rPr>
        <w:t xml:space="preserve">[ </w:t>
      </w:r>
      <w:r w:rsidRPr="00494B90">
        <w:rPr>
          <w:rFonts w:ascii="ＭＳ 明朝" w:eastAsia="ＭＳ 明朝" w:hAnsi="ＭＳ 明朝" w:hint="eastAsia"/>
        </w:rPr>
        <w:t xml:space="preserve">　</w:t>
      </w:r>
      <w:r w:rsidRPr="00494B90">
        <w:rPr>
          <w:rFonts w:ascii="ＭＳ 明朝" w:eastAsia="ＭＳ 明朝" w:hAnsi="ＭＳ 明朝"/>
        </w:rPr>
        <w:t>]会社</w:t>
      </w:r>
    </w:p>
    <w:p w14:paraId="598E55BD" w14:textId="77777777" w:rsidR="00571ACB" w:rsidRPr="00494B90" w:rsidRDefault="00571ACB" w:rsidP="00571ACB">
      <w:pPr>
        <w:snapToGrid w:val="0"/>
        <w:spacing w:line="360" w:lineRule="exact"/>
        <w:ind w:leftChars="2000" w:left="4200"/>
        <w:jc w:val="left"/>
        <w:rPr>
          <w:rFonts w:ascii="ＭＳ 明朝" w:eastAsia="ＭＳ 明朝" w:hAnsi="ＭＳ 明朝"/>
        </w:rPr>
      </w:pPr>
    </w:p>
    <w:p w14:paraId="447C25ED" w14:textId="77777777" w:rsidR="00571ACB" w:rsidRPr="00494B90" w:rsidRDefault="00571ACB" w:rsidP="00571ACB">
      <w:pPr>
        <w:snapToGrid w:val="0"/>
        <w:spacing w:line="360" w:lineRule="exact"/>
        <w:ind w:leftChars="2000" w:left="4200"/>
        <w:jc w:val="left"/>
        <w:rPr>
          <w:rFonts w:ascii="ＭＳ 明朝" w:eastAsia="ＭＳ 明朝" w:hAnsi="ＭＳ 明朝"/>
        </w:rPr>
      </w:pPr>
      <w:r w:rsidRPr="00494B90">
        <w:rPr>
          <w:rFonts w:ascii="ＭＳ 明朝" w:eastAsia="ＭＳ 明朝" w:hAnsi="ＭＳ 明朝" w:hint="eastAsia"/>
        </w:rPr>
        <w:t>代表者</w:t>
      </w:r>
    </w:p>
    <w:p w14:paraId="0597959A" w14:textId="77777777" w:rsidR="005638FB" w:rsidRDefault="005638FB"/>
    <w:sectPr w:rsidR="005638FB" w:rsidSect="00FC46BE">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5EEDC" w14:textId="77777777" w:rsidR="00FC46BE" w:rsidRDefault="00FC46BE" w:rsidP="00AF2AEB">
      <w:r>
        <w:separator/>
      </w:r>
    </w:p>
  </w:endnote>
  <w:endnote w:type="continuationSeparator" w:id="0">
    <w:p w14:paraId="49057868" w14:textId="77777777" w:rsidR="00FC46BE" w:rsidRDefault="00FC46BE" w:rsidP="00AF2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5B26F" w14:textId="77777777" w:rsidR="00FC46BE" w:rsidRDefault="00FC46BE" w:rsidP="00AF2AEB">
      <w:r>
        <w:separator/>
      </w:r>
    </w:p>
  </w:footnote>
  <w:footnote w:type="continuationSeparator" w:id="0">
    <w:p w14:paraId="00F0124E" w14:textId="77777777" w:rsidR="00FC46BE" w:rsidRDefault="00FC46BE" w:rsidP="00AF2AEB">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折笠　琢磨">
    <w15:presenceInfo w15:providerId="AD" w15:userId="S::OrikasaT@expo2025.or.jp::e48ff712-73b4-411e-ae58-ff233c536e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ACB"/>
    <w:rsid w:val="00062858"/>
    <w:rsid w:val="000D67C3"/>
    <w:rsid w:val="00171F2B"/>
    <w:rsid w:val="00183B92"/>
    <w:rsid w:val="002D4190"/>
    <w:rsid w:val="00416F4E"/>
    <w:rsid w:val="005638FB"/>
    <w:rsid w:val="00571ACB"/>
    <w:rsid w:val="00662DC8"/>
    <w:rsid w:val="00723ECB"/>
    <w:rsid w:val="0076029E"/>
    <w:rsid w:val="007C1C12"/>
    <w:rsid w:val="007E00EC"/>
    <w:rsid w:val="00861A1C"/>
    <w:rsid w:val="008B4266"/>
    <w:rsid w:val="0095089D"/>
    <w:rsid w:val="009A5CA5"/>
    <w:rsid w:val="00A5242E"/>
    <w:rsid w:val="00AC3E31"/>
    <w:rsid w:val="00AF2AEB"/>
    <w:rsid w:val="00B46CAF"/>
    <w:rsid w:val="00B73414"/>
    <w:rsid w:val="00CF3676"/>
    <w:rsid w:val="00D31B2C"/>
    <w:rsid w:val="00D95D56"/>
    <w:rsid w:val="00DF4F4E"/>
    <w:rsid w:val="00F15FFA"/>
    <w:rsid w:val="00FC46BE"/>
    <w:rsid w:val="14D41E3B"/>
    <w:rsid w:val="5D03EF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109CD9E"/>
  <w15:chartTrackingRefBased/>
  <w15:docId w15:val="{E849E0B0-A1AF-422F-A90D-8C4927A16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1AC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571ACB"/>
    <w:rPr>
      <w:sz w:val="18"/>
      <w:szCs w:val="18"/>
    </w:rPr>
  </w:style>
  <w:style w:type="paragraph" w:styleId="a4">
    <w:name w:val="annotation text"/>
    <w:basedOn w:val="a"/>
    <w:link w:val="a5"/>
    <w:uiPriority w:val="99"/>
    <w:unhideWhenUsed/>
    <w:rsid w:val="00571ACB"/>
    <w:pPr>
      <w:jc w:val="left"/>
    </w:pPr>
  </w:style>
  <w:style w:type="character" w:customStyle="1" w:styleId="a5">
    <w:name w:val="コメント文字列 (文字)"/>
    <w:basedOn w:val="a0"/>
    <w:link w:val="a4"/>
    <w:uiPriority w:val="99"/>
    <w:rsid w:val="00571ACB"/>
  </w:style>
  <w:style w:type="paragraph" w:styleId="a6">
    <w:name w:val="annotation subject"/>
    <w:basedOn w:val="a4"/>
    <w:next w:val="a4"/>
    <w:link w:val="a7"/>
    <w:uiPriority w:val="99"/>
    <w:semiHidden/>
    <w:unhideWhenUsed/>
    <w:rsid w:val="009A5CA5"/>
    <w:rPr>
      <w:b/>
      <w:bCs/>
    </w:rPr>
  </w:style>
  <w:style w:type="character" w:customStyle="1" w:styleId="a7">
    <w:name w:val="コメント内容 (文字)"/>
    <w:basedOn w:val="a5"/>
    <w:link w:val="a6"/>
    <w:uiPriority w:val="99"/>
    <w:semiHidden/>
    <w:rsid w:val="009A5CA5"/>
    <w:rPr>
      <w:b/>
      <w:bCs/>
    </w:rPr>
  </w:style>
  <w:style w:type="paragraph" w:styleId="a8">
    <w:name w:val="Revision"/>
    <w:hidden/>
    <w:uiPriority w:val="99"/>
    <w:semiHidden/>
    <w:rsid w:val="00CF3676"/>
  </w:style>
  <w:style w:type="paragraph" w:styleId="a9">
    <w:name w:val="header"/>
    <w:basedOn w:val="a"/>
    <w:link w:val="aa"/>
    <w:uiPriority w:val="99"/>
    <w:unhideWhenUsed/>
    <w:rsid w:val="00AF2AEB"/>
    <w:pPr>
      <w:tabs>
        <w:tab w:val="center" w:pos="4252"/>
        <w:tab w:val="right" w:pos="8504"/>
      </w:tabs>
      <w:snapToGrid w:val="0"/>
    </w:pPr>
  </w:style>
  <w:style w:type="character" w:customStyle="1" w:styleId="aa">
    <w:name w:val="ヘッダー (文字)"/>
    <w:basedOn w:val="a0"/>
    <w:link w:val="a9"/>
    <w:uiPriority w:val="99"/>
    <w:rsid w:val="00AF2AEB"/>
  </w:style>
  <w:style w:type="paragraph" w:styleId="ab">
    <w:name w:val="footer"/>
    <w:basedOn w:val="a"/>
    <w:link w:val="ac"/>
    <w:uiPriority w:val="99"/>
    <w:unhideWhenUsed/>
    <w:rsid w:val="00AF2AEB"/>
    <w:pPr>
      <w:tabs>
        <w:tab w:val="center" w:pos="4252"/>
        <w:tab w:val="right" w:pos="8504"/>
      </w:tabs>
      <w:snapToGrid w:val="0"/>
    </w:pPr>
  </w:style>
  <w:style w:type="character" w:customStyle="1" w:styleId="ac">
    <w:name w:val="フッター (文字)"/>
    <w:basedOn w:val="a0"/>
    <w:link w:val="ab"/>
    <w:uiPriority w:val="99"/>
    <w:rsid w:val="00AF2A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microsoft.com/office/2011/relationships/people" Target="people.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AB6AD9B5759CA418E84C428E3F8CE97" ma:contentTypeVersion="12" ma:contentTypeDescription="新しいドキュメントを作成します。" ma:contentTypeScope="" ma:versionID="b305bdfeed3739bc787bbd7724f0e9e2">
  <xsd:schema xmlns:xsd="http://www.w3.org/2001/XMLSchema" xmlns:xs="http://www.w3.org/2001/XMLSchema" xmlns:p="http://schemas.microsoft.com/office/2006/metadata/properties" xmlns:ns2="60a62cdd-b6ea-4134-80b6-25804e20eb07" xmlns:ns3="93fcd716-d8fa-4630-8535-f3b5c4dba4fd" targetNamespace="http://schemas.microsoft.com/office/2006/metadata/properties" ma:root="true" ma:fieldsID="e6e33385de2277114d15f2aeea61893a" ns2:_="" ns3:_="">
    <xsd:import namespace="60a62cdd-b6ea-4134-80b6-25804e20eb07"/>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2cdd-b6ea-4134-80b6-25804e20eb0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521977e-d707-421c-849f-7cc822fea09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0a62cdd-b6ea-4134-80b6-25804e20eb07">
      <Terms xmlns="http://schemas.microsoft.com/office/infopath/2007/PartnerControls"/>
    </lcf76f155ced4ddcb4097134ff3c332f>
    <TaxCatchAll xmlns="93fcd716-d8fa-4630-8535-f3b5c4dba4f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EC149A-B095-4C81-8731-9CF491FFD8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2cdd-b6ea-4134-80b6-25804e20eb07"/>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CDBD12-2C7A-421C-9EA0-C5AC06550A1E}">
  <ds:schemaRefs>
    <ds:schemaRef ds:uri="http://schemas.microsoft.com/office/2006/metadata/properties"/>
    <ds:schemaRef ds:uri="http://schemas.microsoft.com/office/infopath/2007/PartnerControls"/>
    <ds:schemaRef ds:uri="60a62cdd-b6ea-4134-80b6-25804e20eb07"/>
    <ds:schemaRef ds:uri="93fcd716-d8fa-4630-8535-f3b5c4dba4fd"/>
  </ds:schemaRefs>
</ds:datastoreItem>
</file>

<file path=customXml/itemProps3.xml><?xml version="1.0" encoding="utf-8"?>
<ds:datastoreItem xmlns:ds="http://schemas.openxmlformats.org/officeDocument/2006/customXml" ds:itemID="{A297818A-3575-4367-B894-8420E8CF02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4</Pages>
  <Words>431</Words>
  <Characters>2457</Characters>
  <Application>Microsoft Office Word</Application>
  <DocSecurity>0</DocSecurity>
  <Lines>20</Lines>
  <Paragraphs>5</Paragraphs>
  <ScaleCrop>false</ScaleCrop>
  <Company/>
  <LinksUpToDate>false</LinksUpToDate>
  <CharactersWithSpaces>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折笠　琢磨</cp:lastModifiedBy>
  <cp:revision>29</cp:revision>
  <cp:lastPrinted>2024-03-18T05:00:00Z</cp:lastPrinted>
  <dcterms:created xsi:type="dcterms:W3CDTF">2023-05-12T07:53:00Z</dcterms:created>
  <dcterms:modified xsi:type="dcterms:W3CDTF">2024-03-18T08:16:00Z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0x0101004AB6AD9B5759CA418E84C428E3F8CE97</vt:lpwstr>
  </property>
  <property fmtid="{D5CDD505-2E9C-101B-9397-08002B2CF9AE}" pid="3" name="Order">
    <vt:r8>5800</vt:r8>
  </property>
  <property fmtid="{D5CDD505-2E9C-101B-9397-08002B2CF9AE}" pid="4" name="MediaServiceImageTags">
    <vt:lpwstr/>
  </property>
</Properties>
</file>